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FADFE" w14:textId="77777777" w:rsidR="004E0C11" w:rsidRPr="006E55FE" w:rsidRDefault="004E0C11" w:rsidP="00FB2273">
      <w:pPr>
        <w:jc w:val="center"/>
        <w:rPr>
          <w:rFonts w:ascii="Unistra A" w:hAnsi="Unistra A"/>
          <w:b/>
          <w:sz w:val="32"/>
        </w:rPr>
      </w:pPr>
      <w:r w:rsidRPr="006E55FE">
        <w:rPr>
          <w:rFonts w:ascii="Unistra A" w:hAnsi="Unistra A"/>
          <w:b/>
          <w:sz w:val="32"/>
        </w:rPr>
        <w:t>MARCHES PUBLICS DE TRAVAUX</w:t>
      </w:r>
    </w:p>
    <w:p w14:paraId="2F22CBCE" w14:textId="77777777" w:rsidR="004E0C11" w:rsidRPr="006E55FE" w:rsidRDefault="004E0C11" w:rsidP="00FB2273">
      <w:pPr>
        <w:rPr>
          <w:rFonts w:ascii="Unistra A" w:hAnsi="Unistra A"/>
          <w:sz w:val="24"/>
        </w:rPr>
      </w:pPr>
    </w:p>
    <w:p w14:paraId="64F17234" w14:textId="77777777" w:rsidR="008F1008" w:rsidRPr="006E55FE" w:rsidRDefault="008F1008" w:rsidP="00C52668">
      <w:pPr>
        <w:rPr>
          <w:rFonts w:ascii="Unistra A" w:hAnsi="Unistra A"/>
          <w:sz w:val="24"/>
        </w:rPr>
      </w:pPr>
    </w:p>
    <w:p w14:paraId="1DB722F6" w14:textId="77777777" w:rsidR="00FC5399" w:rsidRPr="006E55FE" w:rsidRDefault="00AC6A66" w:rsidP="008F1008">
      <w:pPr>
        <w:jc w:val="center"/>
        <w:rPr>
          <w:rFonts w:ascii="Unistra A" w:hAnsi="Unistra A"/>
          <w:sz w:val="24"/>
        </w:rPr>
      </w:pPr>
      <w:r w:rsidRPr="006E55FE">
        <w:rPr>
          <w:rFonts w:ascii="Unistra A" w:hAnsi="Unistra A"/>
          <w:noProof/>
          <w:sz w:val="24"/>
        </w:rPr>
        <w:drawing>
          <wp:anchor distT="0" distB="0" distL="114300" distR="114300" simplePos="0" relativeHeight="251657728" behindDoc="0" locked="0" layoutInCell="1" allowOverlap="1" wp14:anchorId="40ACB25D" wp14:editId="3C437712">
            <wp:simplePos x="0" y="0"/>
            <wp:positionH relativeFrom="column">
              <wp:posOffset>1482725</wp:posOffset>
            </wp:positionH>
            <wp:positionV relativeFrom="paragraph">
              <wp:posOffset>213995</wp:posOffset>
            </wp:positionV>
            <wp:extent cx="2630805" cy="991870"/>
            <wp:effectExtent l="0" t="0" r="0" b="0"/>
            <wp:wrapTopAndBottom/>
            <wp:docPr id="2" name="Image 2" descr="1200px-Université_de_Strasbo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00px-Université_de_Strasbou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0805" cy="991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50AB1" w14:textId="77777777" w:rsidR="00FC5399" w:rsidRPr="006E55FE" w:rsidRDefault="00FC5399" w:rsidP="008F1008">
      <w:pPr>
        <w:jc w:val="center"/>
        <w:rPr>
          <w:rFonts w:ascii="Unistra A" w:hAnsi="Unistra A"/>
          <w:sz w:val="24"/>
        </w:rPr>
      </w:pPr>
    </w:p>
    <w:p w14:paraId="4337DB2D" w14:textId="77777777" w:rsidR="00FC5399" w:rsidRPr="006E55FE" w:rsidRDefault="00FC5399" w:rsidP="00FC5399">
      <w:pPr>
        <w:rPr>
          <w:rFonts w:ascii="Unistra A" w:hAnsi="Unistra A"/>
          <w:sz w:val="24"/>
        </w:rPr>
      </w:pPr>
    </w:p>
    <w:p w14:paraId="50E03400" w14:textId="77777777" w:rsidR="008F1008" w:rsidRPr="006E55FE" w:rsidRDefault="008F1008" w:rsidP="008F1008">
      <w:pPr>
        <w:rPr>
          <w:rFonts w:ascii="Unistra A" w:hAnsi="Unistra A"/>
          <w:sz w:val="24"/>
        </w:rPr>
      </w:pPr>
    </w:p>
    <w:p w14:paraId="4437B7FF" w14:textId="77777777" w:rsidR="004C4961" w:rsidRPr="0097417F" w:rsidRDefault="00163B24" w:rsidP="004C4961">
      <w:pPr>
        <w:jc w:val="center"/>
        <w:rPr>
          <w:rFonts w:ascii="Unistra A" w:hAnsi="Unistra A" w:cs="Arial"/>
          <w:b/>
          <w:sz w:val="32"/>
          <w:szCs w:val="20"/>
        </w:rPr>
      </w:pPr>
      <w:r w:rsidRPr="006E55FE">
        <w:rPr>
          <w:rFonts w:ascii="Unistra A" w:hAnsi="Unistra A"/>
          <w:b/>
          <w:sz w:val="24"/>
        </w:rPr>
        <w:tab/>
      </w:r>
      <w:r w:rsidR="004C4961" w:rsidRPr="0097417F">
        <w:rPr>
          <w:rFonts w:ascii="Unistra A" w:hAnsi="Unistra A" w:cs="Arial"/>
          <w:b/>
          <w:sz w:val="32"/>
          <w:szCs w:val="20"/>
        </w:rPr>
        <w:t xml:space="preserve">Université de Strasbourg </w:t>
      </w:r>
    </w:p>
    <w:p w14:paraId="289A7CDE"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Direction du Patrimoine et de l’Immobilier</w:t>
      </w:r>
    </w:p>
    <w:p w14:paraId="49B51236"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Département des contrats immobiliers</w:t>
      </w:r>
    </w:p>
    <w:p w14:paraId="428878FC"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18 rue GOETHE</w:t>
      </w:r>
    </w:p>
    <w:p w14:paraId="08962D72"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CS 90032</w:t>
      </w:r>
    </w:p>
    <w:p w14:paraId="045A3659"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67081 STRASBOURG CEDEX</w:t>
      </w:r>
    </w:p>
    <w:p w14:paraId="13E3B632"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Tél: 03 68 85 56 27</w:t>
      </w:r>
    </w:p>
    <w:p w14:paraId="21D1690B" w14:textId="77777777" w:rsidR="006D738A" w:rsidRPr="006E55FE" w:rsidRDefault="006D738A" w:rsidP="004C4961">
      <w:pPr>
        <w:tabs>
          <w:tab w:val="center" w:pos="4536"/>
          <w:tab w:val="left" w:pos="5805"/>
        </w:tabs>
        <w:rPr>
          <w:rFonts w:ascii="Unistra A" w:hAnsi="Unistra A"/>
          <w:b/>
          <w:sz w:val="24"/>
        </w:rPr>
      </w:pPr>
    </w:p>
    <w:p w14:paraId="79B78C68" w14:textId="77777777" w:rsidR="00163B24" w:rsidRPr="006E55FE" w:rsidRDefault="00163B24" w:rsidP="008F1008">
      <w:pPr>
        <w:tabs>
          <w:tab w:val="center" w:pos="4536"/>
          <w:tab w:val="left" w:pos="5805"/>
        </w:tabs>
        <w:rPr>
          <w:rFonts w:ascii="Unistra A" w:hAnsi="Unistra A"/>
          <w:b/>
          <w:sz w:val="24"/>
        </w:rPr>
      </w:pPr>
    </w:p>
    <w:p w14:paraId="11926194" w14:textId="77777777" w:rsidR="00163B24" w:rsidRPr="006E55FE" w:rsidRDefault="00163B24" w:rsidP="008F1008">
      <w:pPr>
        <w:tabs>
          <w:tab w:val="center" w:pos="4536"/>
          <w:tab w:val="left" w:pos="5805"/>
        </w:tabs>
        <w:rPr>
          <w:rFonts w:ascii="Unistra A" w:hAnsi="Unistra A"/>
          <w:b/>
          <w:sz w:val="24"/>
        </w:rPr>
      </w:pPr>
    </w:p>
    <w:p w14:paraId="37B61E8B" w14:textId="77777777" w:rsidR="00FC5399" w:rsidRPr="006E55FE" w:rsidRDefault="00FC5399" w:rsidP="00FC5399">
      <w:pPr>
        <w:pBdr>
          <w:top w:val="double" w:sz="12" w:space="1" w:color="auto"/>
          <w:left w:val="double" w:sz="12" w:space="1" w:color="auto"/>
          <w:bottom w:val="double" w:sz="12" w:space="1" w:color="auto"/>
          <w:right w:val="double" w:sz="12" w:space="1" w:color="auto"/>
        </w:pBdr>
        <w:jc w:val="center"/>
        <w:rPr>
          <w:rFonts w:ascii="Unistra A" w:hAnsi="Unistra A"/>
          <w:b/>
          <w:caps/>
          <w:sz w:val="36"/>
        </w:rPr>
      </w:pPr>
      <w:r w:rsidRPr="006E55FE">
        <w:rPr>
          <w:rFonts w:ascii="Unistra A" w:hAnsi="Unistra A"/>
          <w:b/>
          <w:sz w:val="36"/>
        </w:rPr>
        <w:t>Accord-cadre relatif aux</w:t>
      </w:r>
      <w:r w:rsidRPr="006E55FE">
        <w:rPr>
          <w:rFonts w:ascii="Unistra A" w:hAnsi="Unistra A"/>
          <w:b/>
          <w:sz w:val="24"/>
        </w:rPr>
        <w:t xml:space="preserve"> </w:t>
      </w:r>
      <w:r w:rsidRPr="006E55FE">
        <w:rPr>
          <w:rFonts w:ascii="Unistra A" w:hAnsi="Unistra A"/>
          <w:b/>
          <w:sz w:val="36"/>
        </w:rPr>
        <w:t>travaux de réfection des toitures des bâtiments de l’Université de Strasbourg</w:t>
      </w:r>
    </w:p>
    <w:p w14:paraId="60BE81AD" w14:textId="77777777" w:rsidR="004E0C11" w:rsidRPr="006E55FE" w:rsidRDefault="004E0C11" w:rsidP="00FB2273">
      <w:pPr>
        <w:rPr>
          <w:rFonts w:ascii="Unistra A" w:hAnsi="Unistra A"/>
          <w:sz w:val="24"/>
        </w:rPr>
      </w:pPr>
    </w:p>
    <w:p w14:paraId="0781B91F" w14:textId="77777777" w:rsidR="004E0C11" w:rsidRPr="006E55FE" w:rsidRDefault="004E0C11" w:rsidP="00FB2273">
      <w:pPr>
        <w:rPr>
          <w:rFonts w:ascii="Unistra A" w:hAnsi="Unistra A"/>
          <w:sz w:val="24"/>
        </w:rPr>
      </w:pPr>
    </w:p>
    <w:p w14:paraId="16A783A0" w14:textId="77777777" w:rsidR="004E0C11" w:rsidRPr="006E55FE" w:rsidRDefault="004E0C11" w:rsidP="00FB2273">
      <w:pPr>
        <w:pBdr>
          <w:top w:val="single" w:sz="6" w:space="1" w:color="auto"/>
          <w:left w:val="single" w:sz="6" w:space="1" w:color="auto"/>
          <w:bottom w:val="single" w:sz="6" w:space="1" w:color="auto"/>
          <w:right w:val="single" w:sz="6" w:space="1" w:color="auto"/>
        </w:pBdr>
        <w:rPr>
          <w:rFonts w:ascii="Unistra A" w:hAnsi="Unistra A"/>
          <w:sz w:val="32"/>
        </w:rPr>
      </w:pPr>
    </w:p>
    <w:p w14:paraId="33714ECB" w14:textId="2543E0E5" w:rsidR="004E0C11" w:rsidRPr="006E55FE" w:rsidRDefault="00DD0BD6" w:rsidP="00E70962">
      <w:pPr>
        <w:pBdr>
          <w:top w:val="single" w:sz="6" w:space="1" w:color="auto"/>
          <w:left w:val="single" w:sz="6" w:space="1" w:color="auto"/>
          <w:bottom w:val="single" w:sz="6" w:space="1" w:color="auto"/>
          <w:right w:val="single" w:sz="6" w:space="1" w:color="auto"/>
        </w:pBdr>
        <w:tabs>
          <w:tab w:val="left" w:pos="1009"/>
          <w:tab w:val="left" w:pos="1576"/>
        </w:tabs>
        <w:jc w:val="center"/>
        <w:rPr>
          <w:rFonts w:ascii="Unistra A" w:hAnsi="Unistra A"/>
          <w:sz w:val="32"/>
        </w:rPr>
      </w:pPr>
      <w:r w:rsidRPr="006E55FE">
        <w:rPr>
          <w:rFonts w:ascii="Unistra A" w:hAnsi="Unistra A"/>
          <w:b/>
          <w:sz w:val="32"/>
        </w:rPr>
        <w:t>LOT N°</w:t>
      </w:r>
      <w:r w:rsidR="008B2A6B">
        <w:rPr>
          <w:rFonts w:ascii="Unistra A" w:hAnsi="Unistra A"/>
          <w:b/>
          <w:sz w:val="32"/>
          <w:szCs w:val="28"/>
        </w:rPr>
        <w:t>2</w:t>
      </w:r>
      <w:r w:rsidR="00E27177" w:rsidRPr="006E55FE">
        <w:rPr>
          <w:rFonts w:ascii="Unistra A" w:hAnsi="Unistra A"/>
          <w:b/>
          <w:sz w:val="32"/>
          <w:szCs w:val="28"/>
        </w:rPr>
        <w:t xml:space="preserve"> </w:t>
      </w:r>
      <w:r w:rsidR="008B2A6B" w:rsidRPr="008B2A6B">
        <w:rPr>
          <w:rFonts w:ascii="Unistra A" w:hAnsi="Unistra A"/>
          <w:b/>
          <w:sz w:val="32"/>
          <w:szCs w:val="28"/>
        </w:rPr>
        <w:t>Charpente - Couverture - Zinguerie</w:t>
      </w:r>
      <w:r w:rsidR="008B2A6B" w:rsidRPr="008B2A6B" w:rsidDel="008B2A6B">
        <w:rPr>
          <w:rFonts w:ascii="Unistra A" w:hAnsi="Unistra A"/>
          <w:b/>
          <w:sz w:val="32"/>
          <w:szCs w:val="28"/>
        </w:rPr>
        <w:t xml:space="preserve"> </w:t>
      </w:r>
    </w:p>
    <w:p w14:paraId="1CE88808" w14:textId="77777777" w:rsidR="004E0C11" w:rsidRPr="006E55FE" w:rsidRDefault="004E0C11" w:rsidP="00FB2273">
      <w:pPr>
        <w:pBdr>
          <w:top w:val="single" w:sz="6" w:space="1" w:color="auto"/>
          <w:left w:val="single" w:sz="6" w:space="1" w:color="auto"/>
          <w:bottom w:val="single" w:sz="6" w:space="1" w:color="auto"/>
          <w:right w:val="single" w:sz="6" w:space="1" w:color="auto"/>
        </w:pBdr>
        <w:rPr>
          <w:rFonts w:ascii="Unistra A" w:hAnsi="Unistra A"/>
          <w:sz w:val="32"/>
        </w:rPr>
      </w:pPr>
    </w:p>
    <w:p w14:paraId="1FB75CEC" w14:textId="77777777" w:rsidR="004E0C11" w:rsidRPr="006E55FE" w:rsidRDefault="004E0C11" w:rsidP="00FB2273">
      <w:pPr>
        <w:rPr>
          <w:rFonts w:ascii="Unistra A" w:hAnsi="Unistra A"/>
          <w:sz w:val="24"/>
        </w:rPr>
      </w:pPr>
    </w:p>
    <w:p w14:paraId="58747E2F" w14:textId="77777777" w:rsidR="004E0C11" w:rsidRPr="006E55FE" w:rsidRDefault="004E0C11" w:rsidP="00FB2273">
      <w:pPr>
        <w:rPr>
          <w:rFonts w:ascii="Unistra A" w:hAnsi="Unistra A"/>
          <w:sz w:val="24"/>
        </w:rPr>
      </w:pPr>
    </w:p>
    <w:p w14:paraId="0819B09D" w14:textId="77777777" w:rsidR="004E0C11" w:rsidRPr="006E55FE" w:rsidRDefault="004E0C11" w:rsidP="00FB2273">
      <w:pPr>
        <w:ind w:firstLine="284"/>
        <w:jc w:val="center"/>
        <w:rPr>
          <w:rFonts w:ascii="Unistra A" w:hAnsi="Unistra A"/>
          <w:b/>
          <w:sz w:val="36"/>
        </w:rPr>
      </w:pPr>
      <w:r w:rsidRPr="006E55FE">
        <w:rPr>
          <w:rFonts w:ascii="Unistra A" w:hAnsi="Unistra A"/>
          <w:b/>
          <w:sz w:val="36"/>
        </w:rPr>
        <w:t>N° de marché</w:t>
      </w:r>
    </w:p>
    <w:tbl>
      <w:tblPr>
        <w:tblW w:w="108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gridCol w:w="773"/>
        <w:gridCol w:w="773"/>
        <w:gridCol w:w="773"/>
        <w:gridCol w:w="773"/>
        <w:gridCol w:w="773"/>
      </w:tblGrid>
      <w:tr w:rsidR="008F1008" w:rsidRPr="006E55FE" w14:paraId="23FF7AF6" w14:textId="77777777" w:rsidTr="000A1F8B">
        <w:trPr>
          <w:cantSplit/>
          <w:jc w:val="center"/>
        </w:trPr>
        <w:tc>
          <w:tcPr>
            <w:tcW w:w="773" w:type="dxa"/>
          </w:tcPr>
          <w:p w14:paraId="5C991AD9" w14:textId="77777777" w:rsidR="008F1008" w:rsidRPr="006E55FE" w:rsidRDefault="008F1008" w:rsidP="000A1F8B">
            <w:pPr>
              <w:jc w:val="center"/>
              <w:rPr>
                <w:rFonts w:ascii="Unistra A" w:hAnsi="Unistra A"/>
                <w:sz w:val="24"/>
              </w:rPr>
            </w:pPr>
          </w:p>
          <w:p w14:paraId="78A7F04A" w14:textId="77777777" w:rsidR="008F1008" w:rsidRPr="006E55FE" w:rsidRDefault="008F1008" w:rsidP="000A1F8B">
            <w:pPr>
              <w:jc w:val="center"/>
              <w:rPr>
                <w:rFonts w:ascii="Unistra A" w:hAnsi="Unistra A"/>
                <w:sz w:val="24"/>
              </w:rPr>
            </w:pPr>
          </w:p>
        </w:tc>
        <w:tc>
          <w:tcPr>
            <w:tcW w:w="773" w:type="dxa"/>
          </w:tcPr>
          <w:p w14:paraId="5DBA3194" w14:textId="77777777" w:rsidR="008F1008" w:rsidRPr="006E55FE" w:rsidRDefault="008F1008" w:rsidP="000A1F8B">
            <w:pPr>
              <w:jc w:val="center"/>
              <w:rPr>
                <w:rFonts w:ascii="Unistra A" w:hAnsi="Unistra A"/>
                <w:sz w:val="24"/>
              </w:rPr>
            </w:pPr>
          </w:p>
        </w:tc>
        <w:tc>
          <w:tcPr>
            <w:tcW w:w="773" w:type="dxa"/>
          </w:tcPr>
          <w:p w14:paraId="4B0CEDC8" w14:textId="77777777" w:rsidR="008F1008" w:rsidRPr="006E55FE" w:rsidRDefault="008F1008" w:rsidP="000A1F8B">
            <w:pPr>
              <w:jc w:val="center"/>
              <w:rPr>
                <w:rFonts w:ascii="Unistra A" w:hAnsi="Unistra A"/>
                <w:sz w:val="24"/>
              </w:rPr>
            </w:pPr>
          </w:p>
        </w:tc>
        <w:tc>
          <w:tcPr>
            <w:tcW w:w="773" w:type="dxa"/>
          </w:tcPr>
          <w:p w14:paraId="4A0AE487" w14:textId="77777777" w:rsidR="008F1008" w:rsidRPr="006E55FE" w:rsidRDefault="008F1008" w:rsidP="000A1F8B">
            <w:pPr>
              <w:jc w:val="center"/>
              <w:rPr>
                <w:rFonts w:ascii="Unistra A" w:hAnsi="Unistra A"/>
                <w:sz w:val="24"/>
              </w:rPr>
            </w:pPr>
          </w:p>
        </w:tc>
        <w:tc>
          <w:tcPr>
            <w:tcW w:w="773" w:type="dxa"/>
          </w:tcPr>
          <w:p w14:paraId="1EEDE4D7" w14:textId="77777777" w:rsidR="008F1008" w:rsidRPr="006E55FE" w:rsidRDefault="008F1008" w:rsidP="000A1F8B">
            <w:pPr>
              <w:jc w:val="center"/>
              <w:rPr>
                <w:rFonts w:ascii="Unistra A" w:hAnsi="Unistra A"/>
                <w:sz w:val="24"/>
              </w:rPr>
            </w:pPr>
          </w:p>
        </w:tc>
        <w:tc>
          <w:tcPr>
            <w:tcW w:w="773" w:type="dxa"/>
          </w:tcPr>
          <w:p w14:paraId="2770BEC2" w14:textId="77777777" w:rsidR="008F1008" w:rsidRPr="006E55FE" w:rsidRDefault="008F1008" w:rsidP="000A1F8B">
            <w:pPr>
              <w:jc w:val="center"/>
              <w:rPr>
                <w:rFonts w:ascii="Unistra A" w:hAnsi="Unistra A"/>
                <w:sz w:val="24"/>
              </w:rPr>
            </w:pPr>
          </w:p>
        </w:tc>
        <w:tc>
          <w:tcPr>
            <w:tcW w:w="773" w:type="dxa"/>
          </w:tcPr>
          <w:p w14:paraId="2B52EA3A" w14:textId="77777777" w:rsidR="008F1008" w:rsidRPr="006E55FE" w:rsidRDefault="008F1008" w:rsidP="000A1F8B">
            <w:pPr>
              <w:jc w:val="center"/>
              <w:rPr>
                <w:rFonts w:ascii="Unistra A" w:hAnsi="Unistra A"/>
                <w:sz w:val="24"/>
              </w:rPr>
            </w:pPr>
          </w:p>
        </w:tc>
        <w:tc>
          <w:tcPr>
            <w:tcW w:w="773" w:type="dxa"/>
          </w:tcPr>
          <w:p w14:paraId="26F06D11" w14:textId="77777777" w:rsidR="008F1008" w:rsidRPr="006E55FE" w:rsidRDefault="008F1008" w:rsidP="000A1F8B">
            <w:pPr>
              <w:jc w:val="center"/>
              <w:rPr>
                <w:rFonts w:ascii="Unistra A" w:hAnsi="Unistra A"/>
                <w:sz w:val="24"/>
              </w:rPr>
            </w:pPr>
          </w:p>
        </w:tc>
        <w:tc>
          <w:tcPr>
            <w:tcW w:w="773" w:type="dxa"/>
          </w:tcPr>
          <w:p w14:paraId="7094EF47" w14:textId="77777777" w:rsidR="008F1008" w:rsidRPr="006E55FE" w:rsidRDefault="008F1008" w:rsidP="000A1F8B">
            <w:pPr>
              <w:jc w:val="center"/>
              <w:rPr>
                <w:rFonts w:ascii="Unistra A" w:hAnsi="Unistra A"/>
                <w:sz w:val="24"/>
              </w:rPr>
            </w:pPr>
          </w:p>
          <w:p w14:paraId="1CAC6949" w14:textId="77777777" w:rsidR="008F1008" w:rsidRPr="006E55FE" w:rsidRDefault="008F1008" w:rsidP="000A1F8B">
            <w:pPr>
              <w:jc w:val="center"/>
              <w:rPr>
                <w:rFonts w:ascii="Unistra A" w:hAnsi="Unistra A"/>
                <w:sz w:val="24"/>
              </w:rPr>
            </w:pPr>
          </w:p>
        </w:tc>
        <w:tc>
          <w:tcPr>
            <w:tcW w:w="773" w:type="dxa"/>
          </w:tcPr>
          <w:p w14:paraId="1D4FDDFA" w14:textId="77777777" w:rsidR="008F1008" w:rsidRPr="006E55FE" w:rsidRDefault="008F1008" w:rsidP="000A1F8B">
            <w:pPr>
              <w:jc w:val="center"/>
              <w:rPr>
                <w:rFonts w:ascii="Unistra A" w:hAnsi="Unistra A"/>
                <w:sz w:val="24"/>
              </w:rPr>
            </w:pPr>
          </w:p>
        </w:tc>
        <w:tc>
          <w:tcPr>
            <w:tcW w:w="773" w:type="dxa"/>
          </w:tcPr>
          <w:p w14:paraId="1C038C1A" w14:textId="77777777" w:rsidR="008F1008" w:rsidRPr="006E55FE" w:rsidRDefault="008F1008" w:rsidP="000A1F8B">
            <w:pPr>
              <w:jc w:val="center"/>
              <w:rPr>
                <w:rFonts w:ascii="Unistra A" w:hAnsi="Unistra A"/>
                <w:sz w:val="24"/>
              </w:rPr>
            </w:pPr>
          </w:p>
        </w:tc>
        <w:tc>
          <w:tcPr>
            <w:tcW w:w="773" w:type="dxa"/>
          </w:tcPr>
          <w:p w14:paraId="4F227179" w14:textId="77777777" w:rsidR="008F1008" w:rsidRPr="006E55FE" w:rsidRDefault="008F1008" w:rsidP="000A1F8B">
            <w:pPr>
              <w:jc w:val="center"/>
              <w:rPr>
                <w:rFonts w:ascii="Unistra A" w:hAnsi="Unistra A"/>
                <w:sz w:val="24"/>
              </w:rPr>
            </w:pPr>
          </w:p>
        </w:tc>
        <w:tc>
          <w:tcPr>
            <w:tcW w:w="773" w:type="dxa"/>
          </w:tcPr>
          <w:p w14:paraId="7768195A" w14:textId="77777777" w:rsidR="008F1008" w:rsidRPr="006E55FE" w:rsidRDefault="008F1008" w:rsidP="000A1F8B">
            <w:pPr>
              <w:jc w:val="center"/>
              <w:rPr>
                <w:rFonts w:ascii="Unistra A" w:hAnsi="Unistra A"/>
                <w:sz w:val="24"/>
              </w:rPr>
            </w:pPr>
          </w:p>
        </w:tc>
        <w:tc>
          <w:tcPr>
            <w:tcW w:w="773" w:type="dxa"/>
          </w:tcPr>
          <w:p w14:paraId="6FA18F33" w14:textId="77777777" w:rsidR="008F1008" w:rsidRPr="006E55FE" w:rsidRDefault="008F1008" w:rsidP="000A1F8B">
            <w:pPr>
              <w:jc w:val="center"/>
              <w:rPr>
                <w:rFonts w:ascii="Unistra A" w:hAnsi="Unistra A"/>
                <w:sz w:val="24"/>
              </w:rPr>
            </w:pPr>
          </w:p>
        </w:tc>
      </w:tr>
    </w:tbl>
    <w:p w14:paraId="1B1CE458" w14:textId="77777777" w:rsidR="008F1008" w:rsidRPr="006E55FE" w:rsidRDefault="008F1008" w:rsidP="00FB2273">
      <w:pPr>
        <w:ind w:firstLine="284"/>
        <w:jc w:val="center"/>
        <w:rPr>
          <w:rFonts w:ascii="Unistra A" w:hAnsi="Unistra A"/>
          <w:b/>
          <w:sz w:val="36"/>
        </w:rPr>
      </w:pPr>
    </w:p>
    <w:p w14:paraId="3E70C78E" w14:textId="77777777" w:rsidR="00C52668" w:rsidRPr="006E55FE" w:rsidRDefault="00C52668" w:rsidP="00C52668">
      <w:pPr>
        <w:jc w:val="center"/>
        <w:rPr>
          <w:rFonts w:ascii="Unistra A" w:hAnsi="Unistra A"/>
          <w:sz w:val="24"/>
        </w:rPr>
      </w:pPr>
      <w:r w:rsidRPr="006E55FE">
        <w:rPr>
          <w:rFonts w:ascii="Unistra A" w:hAnsi="Unistra A"/>
          <w:b/>
          <w:sz w:val="44"/>
          <w:u w:val="single"/>
        </w:rPr>
        <w:t>Acte d’Engagement</w:t>
      </w:r>
    </w:p>
    <w:p w14:paraId="07A46649" w14:textId="77777777" w:rsidR="008F1008" w:rsidRPr="006E55FE" w:rsidRDefault="008F1008" w:rsidP="00FB2273">
      <w:pPr>
        <w:ind w:firstLine="284"/>
        <w:jc w:val="center"/>
        <w:rPr>
          <w:rFonts w:ascii="Unistra A" w:hAnsi="Unistra A"/>
          <w:b/>
          <w:sz w:val="36"/>
        </w:rPr>
      </w:pPr>
    </w:p>
    <w:p w14:paraId="48F4ADE0" w14:textId="77777777" w:rsidR="008B3EE2" w:rsidRPr="006E55FE" w:rsidRDefault="006E55FE" w:rsidP="008B3EE2">
      <w:pPr>
        <w:pStyle w:val="Titre"/>
        <w:rPr>
          <w:rFonts w:ascii="Unistra A" w:hAnsi="Unistra A"/>
          <w:sz w:val="28"/>
        </w:rPr>
      </w:pPr>
      <w:r w:rsidRPr="006E55FE">
        <w:rPr>
          <w:rFonts w:ascii="Unistra A" w:hAnsi="Unistra A"/>
          <w:sz w:val="28"/>
        </w:rPr>
        <w:t>DCI 2025 602</w:t>
      </w:r>
    </w:p>
    <w:p w14:paraId="6DBF3C6B" w14:textId="77777777" w:rsidR="004E0C11" w:rsidRPr="006E55FE" w:rsidRDefault="004E0C11" w:rsidP="001A07DB">
      <w:pPr>
        <w:keepNext/>
        <w:rPr>
          <w:rFonts w:ascii="Unistra A" w:hAnsi="Unistra A"/>
          <w:b/>
          <w:sz w:val="24"/>
        </w:rPr>
      </w:pPr>
      <w:r w:rsidRPr="006E55FE">
        <w:rPr>
          <w:rFonts w:ascii="Unistra A" w:hAnsi="Unistra A"/>
          <w:b/>
          <w:i/>
          <w:sz w:val="24"/>
          <w:u w:val="single"/>
        </w:rPr>
        <w:lastRenderedPageBreak/>
        <w:t>Maître de l’ouvrage </w:t>
      </w:r>
      <w:r w:rsidR="00CE4C22" w:rsidRPr="006E55FE">
        <w:rPr>
          <w:rFonts w:ascii="Unistra A" w:hAnsi="Unistra A"/>
          <w:b/>
          <w:i/>
          <w:sz w:val="24"/>
          <w:u w:val="single"/>
        </w:rPr>
        <w:t>:</w:t>
      </w:r>
      <w:r w:rsidR="00CE4C22" w:rsidRPr="006E55FE">
        <w:rPr>
          <w:rFonts w:ascii="Unistra A" w:hAnsi="Unistra A"/>
          <w:sz w:val="24"/>
        </w:rPr>
        <w:t xml:space="preserve"> </w:t>
      </w:r>
      <w:r w:rsidR="00CE4C22" w:rsidRPr="006E55FE">
        <w:rPr>
          <w:rFonts w:ascii="Unistra A" w:hAnsi="Unistra A"/>
          <w:b/>
          <w:sz w:val="24"/>
        </w:rPr>
        <w:t>Université</w:t>
      </w:r>
      <w:r w:rsidRPr="006E55FE">
        <w:rPr>
          <w:rFonts w:ascii="Unistra A" w:hAnsi="Unistra A"/>
          <w:b/>
          <w:sz w:val="24"/>
        </w:rPr>
        <w:t xml:space="preserve"> de STRASBOURG</w:t>
      </w:r>
    </w:p>
    <w:p w14:paraId="5C7DD11A" w14:textId="77777777" w:rsidR="004E0C11" w:rsidRPr="006E55FE" w:rsidRDefault="004E0C11">
      <w:pPr>
        <w:keepNext/>
        <w:rPr>
          <w:rFonts w:ascii="Unistra A" w:hAnsi="Unistra A"/>
          <w:sz w:val="24"/>
        </w:rPr>
      </w:pPr>
    </w:p>
    <w:p w14:paraId="61CBB294" w14:textId="77777777" w:rsidR="008B3EE2" w:rsidRPr="006E55FE" w:rsidRDefault="008B3EE2" w:rsidP="008B3EE2">
      <w:pPr>
        <w:keepNext/>
        <w:tabs>
          <w:tab w:val="left" w:pos="1843"/>
        </w:tabs>
        <w:rPr>
          <w:rFonts w:ascii="Unistra A" w:hAnsi="Unistra A"/>
          <w:b/>
          <w:i/>
          <w:sz w:val="24"/>
        </w:rPr>
      </w:pPr>
      <w:r w:rsidRPr="006E55FE">
        <w:rPr>
          <w:rFonts w:ascii="Unistra A" w:hAnsi="Unistra A"/>
          <w:b/>
          <w:i/>
          <w:sz w:val="24"/>
          <w:u w:val="single"/>
        </w:rPr>
        <w:t>Objet du marché :</w:t>
      </w:r>
      <w:r w:rsidRPr="006E55FE">
        <w:rPr>
          <w:rFonts w:ascii="Unistra A" w:hAnsi="Unistra A"/>
          <w:b/>
          <w:i/>
          <w:sz w:val="24"/>
        </w:rPr>
        <w:tab/>
      </w:r>
    </w:p>
    <w:p w14:paraId="5E8EB354" w14:textId="77777777" w:rsidR="008B3EE2" w:rsidRPr="006E55FE" w:rsidRDefault="008B3EE2" w:rsidP="00CF5814">
      <w:pPr>
        <w:rPr>
          <w:rFonts w:ascii="Unistra A" w:hAnsi="Unistra A"/>
          <w:b/>
          <w:szCs w:val="20"/>
        </w:rPr>
      </w:pPr>
      <w:r w:rsidRPr="006E55FE">
        <w:rPr>
          <w:rFonts w:ascii="Unistra A" w:hAnsi="Unistra A"/>
          <w:b/>
          <w:szCs w:val="20"/>
        </w:rPr>
        <w:t>Accord –cadre relatif aux travaux de réfection des toitures des bâtiments de l’Université de Strasbourg.</w:t>
      </w:r>
    </w:p>
    <w:p w14:paraId="23827602" w14:textId="77777777" w:rsidR="008B3EE2" w:rsidRPr="006E55FE" w:rsidRDefault="008B3EE2" w:rsidP="008B3EE2">
      <w:pPr>
        <w:tabs>
          <w:tab w:val="left" w:pos="709"/>
          <w:tab w:val="right" w:leader="dot" w:pos="3686"/>
          <w:tab w:val="right" w:pos="3742"/>
        </w:tabs>
        <w:rPr>
          <w:rFonts w:ascii="Unistra A" w:hAnsi="Unistra A"/>
          <w:sz w:val="24"/>
        </w:rPr>
      </w:pPr>
    </w:p>
    <w:p w14:paraId="5EF5F20F" w14:textId="77777777" w:rsidR="008B3EE2" w:rsidRPr="006E55FE" w:rsidRDefault="008B3EE2" w:rsidP="008B3EE2">
      <w:pPr>
        <w:tabs>
          <w:tab w:val="left" w:pos="709"/>
          <w:tab w:val="right" w:leader="dot" w:pos="3686"/>
          <w:tab w:val="right" w:pos="3742"/>
        </w:tabs>
        <w:rPr>
          <w:rFonts w:ascii="Unistra A" w:hAnsi="Unistra A"/>
          <w:b/>
          <w:sz w:val="24"/>
        </w:rPr>
      </w:pPr>
      <w:r w:rsidRPr="006E55FE">
        <w:rPr>
          <w:rFonts w:ascii="Unistra A" w:hAnsi="Unistra A"/>
          <w:b/>
          <w:i/>
          <w:sz w:val="24"/>
          <w:u w:val="single"/>
        </w:rPr>
        <w:t>Mode de passation et forme de marché :</w:t>
      </w:r>
    </w:p>
    <w:p w14:paraId="1C54004B" w14:textId="77777777" w:rsidR="008B3EE2" w:rsidRPr="006E55FE" w:rsidRDefault="008B3EE2" w:rsidP="008B3EE2">
      <w:pPr>
        <w:pStyle w:val="Tabulation-Points2"/>
        <w:tabs>
          <w:tab w:val="clear" w:pos="9072"/>
          <w:tab w:val="left" w:pos="709"/>
          <w:tab w:val="right" w:leader="dot" w:pos="3686"/>
          <w:tab w:val="right" w:pos="3742"/>
        </w:tabs>
        <w:rPr>
          <w:rFonts w:ascii="Unistra A" w:hAnsi="Unistra A"/>
          <w:sz w:val="24"/>
        </w:rPr>
      </w:pPr>
    </w:p>
    <w:p w14:paraId="5D9C04BA" w14:textId="77777777" w:rsidR="008B3EE2" w:rsidRPr="006E55FE" w:rsidRDefault="008B3EE2" w:rsidP="008B3EE2">
      <w:pPr>
        <w:keepLines/>
        <w:tabs>
          <w:tab w:val="left" w:pos="567"/>
          <w:tab w:val="left" w:pos="851"/>
          <w:tab w:val="left" w:pos="1134"/>
        </w:tabs>
        <w:jc w:val="both"/>
        <w:rPr>
          <w:rFonts w:ascii="Unistra A" w:hAnsi="Unistra A" w:cs="Arial"/>
          <w:b/>
          <w:szCs w:val="20"/>
        </w:rPr>
      </w:pPr>
      <w:r w:rsidRPr="006E55FE">
        <w:rPr>
          <w:rFonts w:ascii="Unistra A" w:hAnsi="Unistra A" w:cs="Arial"/>
          <w:b/>
          <w:szCs w:val="20"/>
        </w:rPr>
        <w:t xml:space="preserve">Il s’agit d’un marché public passé </w:t>
      </w:r>
      <w:r w:rsidR="0083388E" w:rsidRPr="0083388E">
        <w:rPr>
          <w:rFonts w:ascii="Unistra A" w:hAnsi="Unistra A" w:cs="Arial"/>
          <w:b/>
          <w:szCs w:val="20"/>
        </w:rPr>
        <w:t>selon la procédure adaptée ouverte, soumise aux dispositions des articles L.</w:t>
      </w:r>
      <w:r w:rsidR="0097417F">
        <w:rPr>
          <w:rFonts w:ascii="Unistra A" w:hAnsi="Unistra A" w:cs="Arial"/>
          <w:b/>
          <w:szCs w:val="20"/>
        </w:rPr>
        <w:t> </w:t>
      </w:r>
      <w:r w:rsidR="0083388E" w:rsidRPr="0083388E">
        <w:rPr>
          <w:rFonts w:ascii="Unistra A" w:hAnsi="Unistra A" w:cs="Arial"/>
          <w:b/>
          <w:szCs w:val="20"/>
        </w:rPr>
        <w:t>2123-1 et R.</w:t>
      </w:r>
      <w:r w:rsidR="0097417F">
        <w:rPr>
          <w:rFonts w:ascii="Unistra A" w:hAnsi="Unistra A" w:cs="Arial"/>
          <w:b/>
          <w:szCs w:val="20"/>
        </w:rPr>
        <w:t xml:space="preserve"> </w:t>
      </w:r>
      <w:r w:rsidR="0083388E" w:rsidRPr="0083388E">
        <w:rPr>
          <w:rFonts w:ascii="Unistra A" w:hAnsi="Unistra A" w:cs="Arial"/>
          <w:b/>
          <w:szCs w:val="20"/>
        </w:rPr>
        <w:t>2123- 1 du Code de la</w:t>
      </w:r>
      <w:r w:rsidR="0083388E">
        <w:rPr>
          <w:rFonts w:ascii="Unistra A" w:hAnsi="Unistra A" w:cs="Arial"/>
          <w:b/>
          <w:szCs w:val="20"/>
        </w:rPr>
        <w:t xml:space="preserve"> Commande publique</w:t>
      </w:r>
      <w:r w:rsidRPr="006E55FE">
        <w:rPr>
          <w:rFonts w:ascii="Unistra A" w:hAnsi="Unistra A" w:cs="Arial"/>
          <w:b/>
          <w:szCs w:val="20"/>
        </w:rPr>
        <w:t>.</w:t>
      </w:r>
    </w:p>
    <w:p w14:paraId="456E3859" w14:textId="77777777" w:rsidR="008B3EE2" w:rsidRPr="006E55FE" w:rsidRDefault="008B3EE2" w:rsidP="008B3EE2">
      <w:pPr>
        <w:keepLines/>
        <w:tabs>
          <w:tab w:val="left" w:pos="567"/>
          <w:tab w:val="left" w:pos="851"/>
          <w:tab w:val="left" w:pos="1134"/>
        </w:tabs>
        <w:ind w:left="284" w:firstLine="284"/>
        <w:jc w:val="both"/>
        <w:rPr>
          <w:rFonts w:ascii="Unistra A" w:hAnsi="Unistra A" w:cs="Arial"/>
          <w:b/>
          <w:szCs w:val="20"/>
        </w:rPr>
      </w:pPr>
    </w:p>
    <w:p w14:paraId="307493F0" w14:textId="785C960B" w:rsidR="008B3EE2" w:rsidRPr="006E55FE" w:rsidRDefault="008B3EE2" w:rsidP="008B3EE2">
      <w:pPr>
        <w:rPr>
          <w:rFonts w:ascii="Unistra A" w:hAnsi="Unistra A" w:cs="Arial"/>
          <w:b/>
          <w:szCs w:val="20"/>
        </w:rPr>
      </w:pPr>
      <w:r w:rsidRPr="006E55FE">
        <w:rPr>
          <w:rFonts w:ascii="Unistra A" w:hAnsi="Unistra A" w:cs="Arial"/>
          <w:b/>
          <w:szCs w:val="20"/>
        </w:rPr>
        <w:t xml:space="preserve">Les prestations feront l’objet d’un </w:t>
      </w:r>
      <w:r w:rsidR="00C02750">
        <w:rPr>
          <w:rFonts w:ascii="Unistra A" w:hAnsi="Unistra A" w:cs="Arial"/>
          <w:b/>
          <w:szCs w:val="20"/>
        </w:rPr>
        <w:t>accord-cadre à bons de commande avec un maximum de 5 000 000 € HT</w:t>
      </w:r>
      <w:r w:rsidR="004D0D3E">
        <w:rPr>
          <w:rFonts w:ascii="Unistra A" w:hAnsi="Unistra A" w:cs="Arial"/>
          <w:b/>
          <w:szCs w:val="20"/>
        </w:rPr>
        <w:t xml:space="preserve"> </w:t>
      </w:r>
      <w:r w:rsidRPr="006E55FE">
        <w:rPr>
          <w:rFonts w:ascii="Unistra A" w:hAnsi="Unistra A" w:cs="Arial"/>
          <w:b/>
          <w:szCs w:val="20"/>
        </w:rPr>
        <w:t xml:space="preserve">passé en </w:t>
      </w:r>
      <w:r w:rsidR="00C06130" w:rsidRPr="006E55FE">
        <w:rPr>
          <w:rFonts w:ascii="Unistra A" w:hAnsi="Unistra A" w:cs="Arial"/>
          <w:b/>
          <w:szCs w:val="20"/>
        </w:rPr>
        <w:t>application des</w:t>
      </w:r>
      <w:r w:rsidRPr="006E55FE">
        <w:rPr>
          <w:rFonts w:ascii="Unistra A" w:hAnsi="Unistra A" w:cs="Arial"/>
          <w:b/>
          <w:szCs w:val="20"/>
        </w:rPr>
        <w:t xml:space="preserve"> articles R.</w:t>
      </w:r>
      <w:r w:rsidR="0097417F">
        <w:rPr>
          <w:rFonts w:ascii="Unistra A" w:hAnsi="Unistra A" w:cs="Arial"/>
          <w:b/>
          <w:szCs w:val="20"/>
        </w:rPr>
        <w:t xml:space="preserve"> </w:t>
      </w:r>
      <w:r w:rsidRPr="006E55FE">
        <w:rPr>
          <w:rFonts w:ascii="Unistra A" w:hAnsi="Unistra A" w:cs="Arial"/>
          <w:b/>
          <w:szCs w:val="20"/>
        </w:rPr>
        <w:t>2162-1 à R.</w:t>
      </w:r>
      <w:r w:rsidR="0097417F">
        <w:rPr>
          <w:rFonts w:ascii="Unistra A" w:hAnsi="Unistra A" w:cs="Arial"/>
          <w:b/>
          <w:szCs w:val="20"/>
        </w:rPr>
        <w:t xml:space="preserve"> </w:t>
      </w:r>
      <w:r w:rsidRPr="006E55FE">
        <w:rPr>
          <w:rFonts w:ascii="Unistra A" w:hAnsi="Unistra A" w:cs="Arial"/>
          <w:b/>
          <w:szCs w:val="20"/>
        </w:rPr>
        <w:t>2162-6 et R.</w:t>
      </w:r>
      <w:r w:rsidR="0097417F">
        <w:rPr>
          <w:rFonts w:ascii="Unistra A" w:hAnsi="Unistra A" w:cs="Arial"/>
          <w:b/>
          <w:szCs w:val="20"/>
        </w:rPr>
        <w:t xml:space="preserve"> </w:t>
      </w:r>
      <w:r w:rsidRPr="006E55FE">
        <w:rPr>
          <w:rFonts w:ascii="Unistra A" w:hAnsi="Unistra A" w:cs="Arial"/>
          <w:b/>
          <w:szCs w:val="20"/>
        </w:rPr>
        <w:t>2162-13 à R.</w:t>
      </w:r>
      <w:r w:rsidR="0097417F">
        <w:rPr>
          <w:rFonts w:ascii="Unistra A" w:hAnsi="Unistra A" w:cs="Arial"/>
          <w:b/>
          <w:szCs w:val="20"/>
        </w:rPr>
        <w:t xml:space="preserve"> </w:t>
      </w:r>
      <w:r w:rsidRPr="006E55FE">
        <w:rPr>
          <w:rFonts w:ascii="Unistra A" w:hAnsi="Unistra A" w:cs="Arial"/>
          <w:b/>
          <w:szCs w:val="20"/>
        </w:rPr>
        <w:t>2162-14 du Code de la Commande publique.</w:t>
      </w:r>
    </w:p>
    <w:p w14:paraId="035C1D5B" w14:textId="77777777" w:rsidR="00C942B3" w:rsidRPr="006E55FE" w:rsidRDefault="00C942B3" w:rsidP="00C942B3">
      <w:pPr>
        <w:rPr>
          <w:rFonts w:ascii="Unistra A" w:hAnsi="Unistra A"/>
          <w:b/>
          <w:sz w:val="24"/>
        </w:rPr>
      </w:pPr>
    </w:p>
    <w:p w14:paraId="7FDEE440" w14:textId="77777777" w:rsidR="004E0C11" w:rsidRPr="006E55FE" w:rsidRDefault="004E0C11">
      <w:pPr>
        <w:keepNext/>
        <w:rPr>
          <w:rFonts w:ascii="Unistra A" w:hAnsi="Unistra A"/>
          <w:b/>
          <w:i/>
          <w:sz w:val="24"/>
          <w:u w:val="single"/>
        </w:rPr>
      </w:pPr>
      <w:r w:rsidRPr="006E55FE">
        <w:rPr>
          <w:rFonts w:ascii="Unistra A" w:hAnsi="Unistra A"/>
          <w:b/>
          <w:i/>
          <w:sz w:val="24"/>
          <w:u w:val="single"/>
        </w:rPr>
        <w:t>Maîtrise d’oeuvre :</w:t>
      </w:r>
    </w:p>
    <w:p w14:paraId="5E6543A0" w14:textId="77777777" w:rsidR="00C942B3" w:rsidRPr="006E55FE" w:rsidRDefault="00C942B3" w:rsidP="00C942B3">
      <w:pPr>
        <w:keepNext/>
        <w:rPr>
          <w:rFonts w:ascii="Unistra A" w:hAnsi="Unistra A"/>
          <w:sz w:val="24"/>
        </w:rPr>
      </w:pPr>
      <w:r w:rsidRPr="006E55FE">
        <w:rPr>
          <w:rFonts w:ascii="Unistra A" w:hAnsi="Unistra A"/>
          <w:b/>
          <w:sz w:val="24"/>
        </w:rPr>
        <w:t xml:space="preserve">Université de Strasbourg </w:t>
      </w:r>
    </w:p>
    <w:p w14:paraId="4EB456AF" w14:textId="77777777" w:rsidR="00C942B3" w:rsidRPr="006E55FE" w:rsidRDefault="00C942B3" w:rsidP="00C942B3">
      <w:pPr>
        <w:keepNext/>
        <w:rPr>
          <w:rFonts w:ascii="Unistra A" w:hAnsi="Unistra A"/>
          <w:b/>
          <w:sz w:val="24"/>
        </w:rPr>
      </w:pPr>
      <w:r w:rsidRPr="006E55FE">
        <w:rPr>
          <w:rFonts w:ascii="Unistra A" w:hAnsi="Unistra A"/>
          <w:b/>
          <w:sz w:val="24"/>
        </w:rPr>
        <w:t>(Sous réserve du recours éventuel d’une maîtrise d’œuvre extérieure à l’Université pour certaines opérations).</w:t>
      </w:r>
    </w:p>
    <w:p w14:paraId="776E4A38" w14:textId="77777777" w:rsidR="004E0C11" w:rsidRPr="006E55FE" w:rsidRDefault="004E0C11">
      <w:pPr>
        <w:ind w:left="851"/>
        <w:rPr>
          <w:rFonts w:ascii="Unistra A" w:hAnsi="Unistra A"/>
          <w:sz w:val="24"/>
        </w:rPr>
      </w:pPr>
    </w:p>
    <w:p w14:paraId="5D222D98" w14:textId="77777777" w:rsidR="004E0C11" w:rsidRPr="00C02750" w:rsidRDefault="004E0C11">
      <w:pPr>
        <w:keepNext/>
        <w:jc w:val="both"/>
        <w:rPr>
          <w:rFonts w:ascii="Unistra A" w:hAnsi="Unistra A"/>
          <w:i/>
          <w:sz w:val="24"/>
        </w:rPr>
      </w:pPr>
      <w:r w:rsidRPr="00C02750">
        <w:rPr>
          <w:rFonts w:ascii="Unistra A" w:hAnsi="Unistra A"/>
          <w:b/>
          <w:i/>
          <w:sz w:val="24"/>
          <w:u w:val="single"/>
        </w:rPr>
        <w:t>Personne habilitée à donner les renseignements relatifs aux nantissements et cessions de créances :</w:t>
      </w:r>
    </w:p>
    <w:p w14:paraId="30B54EF3" w14:textId="77777777" w:rsidR="008F1008" w:rsidRPr="00C02750" w:rsidRDefault="008F1008" w:rsidP="00234F11">
      <w:pPr>
        <w:keepNext/>
        <w:rPr>
          <w:rFonts w:ascii="Unistra A" w:hAnsi="Unistra A"/>
          <w:b/>
          <w:sz w:val="24"/>
        </w:rPr>
      </w:pPr>
      <w:r w:rsidRPr="00C02750">
        <w:rPr>
          <w:rFonts w:ascii="Unistra A" w:hAnsi="Unistra A"/>
          <w:b/>
          <w:sz w:val="24"/>
        </w:rPr>
        <w:t>M</w:t>
      </w:r>
      <w:r w:rsidR="00C02750" w:rsidRPr="00C02750">
        <w:rPr>
          <w:rFonts w:ascii="Unistra A" w:hAnsi="Unistra A"/>
          <w:b/>
          <w:sz w:val="24"/>
        </w:rPr>
        <w:t>me. la</w:t>
      </w:r>
      <w:r w:rsidRPr="00C02750">
        <w:rPr>
          <w:rFonts w:ascii="Unistra A" w:hAnsi="Unistra A"/>
          <w:b/>
          <w:sz w:val="24"/>
        </w:rPr>
        <w:t xml:space="preserve"> Président</w:t>
      </w:r>
      <w:r w:rsidR="00C02750" w:rsidRPr="00C02750">
        <w:rPr>
          <w:rFonts w:ascii="Unistra A" w:hAnsi="Unistra A"/>
          <w:b/>
          <w:sz w:val="24"/>
        </w:rPr>
        <w:t>e</w:t>
      </w:r>
      <w:r w:rsidRPr="00C02750">
        <w:rPr>
          <w:rFonts w:ascii="Unistra A" w:hAnsi="Unistra A"/>
          <w:b/>
          <w:sz w:val="24"/>
        </w:rPr>
        <w:t xml:space="preserve"> de l’Université de Strasbourg</w:t>
      </w:r>
    </w:p>
    <w:p w14:paraId="36A27C99" w14:textId="77777777" w:rsidR="008F1008" w:rsidRPr="00C02750" w:rsidRDefault="008F1008" w:rsidP="008F1008">
      <w:pPr>
        <w:ind w:left="851"/>
        <w:rPr>
          <w:rFonts w:ascii="Unistra A" w:hAnsi="Unistra A"/>
          <w:sz w:val="24"/>
        </w:rPr>
      </w:pPr>
    </w:p>
    <w:p w14:paraId="1292CC88" w14:textId="77777777" w:rsidR="008F1008" w:rsidRPr="00C02750" w:rsidRDefault="008F1008" w:rsidP="008F1008">
      <w:pPr>
        <w:keepNext/>
        <w:rPr>
          <w:rFonts w:ascii="Unistra A" w:hAnsi="Unistra A"/>
          <w:b/>
          <w:i/>
          <w:sz w:val="24"/>
          <w:u w:val="single"/>
        </w:rPr>
      </w:pPr>
      <w:r w:rsidRPr="00C02750">
        <w:rPr>
          <w:rFonts w:ascii="Unistra A" w:hAnsi="Unistra A"/>
          <w:b/>
          <w:i/>
          <w:sz w:val="24"/>
          <w:u w:val="single"/>
        </w:rPr>
        <w:t>Ordonnateur :</w:t>
      </w:r>
    </w:p>
    <w:p w14:paraId="09793ABC" w14:textId="77777777" w:rsidR="008F1008" w:rsidRPr="006E55FE" w:rsidRDefault="00C02750" w:rsidP="00234F11">
      <w:pPr>
        <w:keepNext/>
        <w:rPr>
          <w:rFonts w:ascii="Unistra A" w:hAnsi="Unistra A"/>
          <w:b/>
          <w:sz w:val="24"/>
        </w:rPr>
      </w:pPr>
      <w:r w:rsidRPr="00C02750">
        <w:rPr>
          <w:rFonts w:ascii="Unistra A" w:hAnsi="Unistra A"/>
          <w:b/>
          <w:sz w:val="24"/>
        </w:rPr>
        <w:t xml:space="preserve">Mme. la Présidente </w:t>
      </w:r>
      <w:r w:rsidR="008F1008" w:rsidRPr="00C02750">
        <w:rPr>
          <w:rFonts w:ascii="Unistra A" w:hAnsi="Unistra A"/>
          <w:b/>
          <w:sz w:val="24"/>
        </w:rPr>
        <w:t>de l’Université de Strasbourg</w:t>
      </w:r>
    </w:p>
    <w:p w14:paraId="0ACEEA0F" w14:textId="77777777" w:rsidR="008F1008" w:rsidRPr="006E55FE" w:rsidRDefault="008F1008" w:rsidP="008F1008">
      <w:pPr>
        <w:keepNext/>
        <w:ind w:left="284"/>
        <w:rPr>
          <w:rFonts w:ascii="Unistra A" w:hAnsi="Unistra A"/>
          <w:b/>
          <w:sz w:val="24"/>
        </w:rPr>
      </w:pPr>
    </w:p>
    <w:p w14:paraId="3EF5F7EC" w14:textId="77777777" w:rsidR="008F1008" w:rsidRPr="006E55FE" w:rsidRDefault="008F1008" w:rsidP="008F1008">
      <w:pPr>
        <w:keepNext/>
        <w:rPr>
          <w:rFonts w:ascii="Unistra A" w:hAnsi="Unistra A"/>
          <w:b/>
          <w:i/>
          <w:sz w:val="24"/>
          <w:u w:val="single"/>
        </w:rPr>
      </w:pPr>
      <w:r w:rsidRPr="006E55FE">
        <w:rPr>
          <w:rFonts w:ascii="Unistra A" w:hAnsi="Unistra A"/>
          <w:b/>
          <w:i/>
          <w:sz w:val="24"/>
          <w:u w:val="single"/>
        </w:rPr>
        <w:t>Comptable public assignataire des paiements :</w:t>
      </w:r>
    </w:p>
    <w:p w14:paraId="73985F94" w14:textId="77777777" w:rsidR="008F1008" w:rsidRPr="006E55FE" w:rsidRDefault="008F1008" w:rsidP="00234F11">
      <w:pPr>
        <w:rPr>
          <w:rFonts w:ascii="Unistra A" w:hAnsi="Unistra A"/>
          <w:sz w:val="24"/>
        </w:rPr>
      </w:pPr>
      <w:r w:rsidRPr="006E55FE">
        <w:rPr>
          <w:rFonts w:ascii="Unistra A" w:hAnsi="Unistra A"/>
          <w:b/>
          <w:sz w:val="24"/>
        </w:rPr>
        <w:t>M. l’Agent Comptable de l’Université de Strasbourg</w:t>
      </w:r>
    </w:p>
    <w:p w14:paraId="3797B46A" w14:textId="77777777" w:rsidR="004E0C11" w:rsidRPr="006E55FE" w:rsidRDefault="004E0C11">
      <w:pPr>
        <w:pStyle w:val="TM1"/>
        <w:tabs>
          <w:tab w:val="left" w:pos="993"/>
        </w:tabs>
        <w:jc w:val="center"/>
        <w:rPr>
          <w:rFonts w:ascii="Unistra A" w:hAnsi="Unistra A"/>
          <w:b w:val="0"/>
          <w:i/>
          <w:sz w:val="32"/>
        </w:rPr>
      </w:pPr>
      <w:r w:rsidRPr="006E55FE">
        <w:rPr>
          <w:rFonts w:ascii="Unistra A" w:hAnsi="Unistra A"/>
          <w:sz w:val="24"/>
        </w:rPr>
        <w:br w:type="page"/>
      </w:r>
      <w:r w:rsidRPr="006E55FE">
        <w:rPr>
          <w:rFonts w:ascii="Unistra A" w:hAnsi="Unistra A"/>
          <w:sz w:val="32"/>
        </w:rPr>
        <w:lastRenderedPageBreak/>
        <w:t>SOMMAIRE</w:t>
      </w:r>
    </w:p>
    <w:p w14:paraId="51F125E4" w14:textId="77777777" w:rsidR="004E0C11" w:rsidRPr="006E55FE" w:rsidRDefault="004E0C11">
      <w:pPr>
        <w:rPr>
          <w:rFonts w:ascii="Unistra A" w:hAnsi="Unistra A"/>
          <w:sz w:val="24"/>
        </w:rPr>
      </w:pPr>
    </w:p>
    <w:p w14:paraId="1E90292C" w14:textId="34914D7A" w:rsidR="008F5F64" w:rsidRPr="00126FC9" w:rsidRDefault="004E0C11">
      <w:pPr>
        <w:pStyle w:val="TM1"/>
        <w:rPr>
          <w:rStyle w:val="Lienhypertexte"/>
          <w:rFonts w:ascii="Unistra A" w:hAnsi="Unistra A"/>
        </w:rPr>
      </w:pPr>
      <w:r w:rsidRPr="004D0D3E">
        <w:rPr>
          <w:rFonts w:ascii="Unistra A" w:hAnsi="Unistra A"/>
          <w:sz w:val="36"/>
        </w:rPr>
        <w:fldChar w:fldCharType="begin"/>
      </w:r>
      <w:r w:rsidRPr="004D0D3E">
        <w:rPr>
          <w:rFonts w:ascii="Unistra A" w:hAnsi="Unistra A"/>
          <w:sz w:val="36"/>
        </w:rPr>
        <w:instrText xml:space="preserve"> TOC \o "1-2" \h \z </w:instrText>
      </w:r>
      <w:r w:rsidRPr="004D0D3E">
        <w:rPr>
          <w:rFonts w:ascii="Unistra A" w:hAnsi="Unistra A"/>
          <w:sz w:val="36"/>
        </w:rPr>
        <w:fldChar w:fldCharType="separate"/>
      </w:r>
      <w:hyperlink w:anchor="_Toc201752141" w:history="1">
        <w:r w:rsidR="008F5F64" w:rsidRPr="005B79DE">
          <w:rPr>
            <w:rStyle w:val="Lienhypertexte"/>
            <w:rFonts w:ascii="Unistra A" w:hAnsi="Unistra A"/>
            <w:noProof/>
          </w:rPr>
          <w:t>Article premier : Contractant</w:t>
        </w:r>
        <w:r w:rsidR="008F5F64" w:rsidRPr="00126FC9">
          <w:rPr>
            <w:rStyle w:val="Lienhypertexte"/>
            <w:rFonts w:ascii="Unistra A" w:hAnsi="Unistra A"/>
            <w:webHidden/>
          </w:rPr>
          <w:tab/>
        </w:r>
        <w:r w:rsidR="008F5F64" w:rsidRPr="00126FC9">
          <w:rPr>
            <w:rStyle w:val="Lienhypertexte"/>
            <w:rFonts w:ascii="Unistra A" w:hAnsi="Unistra A"/>
            <w:webHidden/>
          </w:rPr>
          <w:fldChar w:fldCharType="begin"/>
        </w:r>
        <w:r w:rsidR="008F5F64" w:rsidRPr="00126FC9">
          <w:rPr>
            <w:rStyle w:val="Lienhypertexte"/>
            <w:rFonts w:ascii="Unistra A" w:hAnsi="Unistra A"/>
            <w:webHidden/>
          </w:rPr>
          <w:instrText xml:space="preserve"> PAGEREF _Toc201752141 \h </w:instrText>
        </w:r>
        <w:r w:rsidR="008F5F64" w:rsidRPr="00126FC9">
          <w:rPr>
            <w:rStyle w:val="Lienhypertexte"/>
            <w:rFonts w:ascii="Unistra A" w:hAnsi="Unistra A"/>
            <w:webHidden/>
          </w:rPr>
        </w:r>
        <w:r w:rsidR="008F5F64" w:rsidRPr="00126FC9">
          <w:rPr>
            <w:rStyle w:val="Lienhypertexte"/>
            <w:rFonts w:ascii="Unistra A" w:hAnsi="Unistra A"/>
            <w:webHidden/>
          </w:rPr>
          <w:fldChar w:fldCharType="separate"/>
        </w:r>
        <w:r w:rsidR="008F5F64" w:rsidRPr="00126FC9">
          <w:rPr>
            <w:rStyle w:val="Lienhypertexte"/>
            <w:rFonts w:ascii="Unistra A" w:hAnsi="Unistra A"/>
            <w:webHidden/>
          </w:rPr>
          <w:t>4</w:t>
        </w:r>
        <w:r w:rsidR="008F5F64" w:rsidRPr="00126FC9">
          <w:rPr>
            <w:rStyle w:val="Lienhypertexte"/>
            <w:rFonts w:ascii="Unistra A" w:hAnsi="Unistra A"/>
            <w:webHidden/>
          </w:rPr>
          <w:fldChar w:fldCharType="end"/>
        </w:r>
      </w:hyperlink>
    </w:p>
    <w:p w14:paraId="1B8835C8" w14:textId="2B8D22E1" w:rsidR="008F5F64" w:rsidRPr="00126FC9" w:rsidRDefault="00126FC9">
      <w:pPr>
        <w:pStyle w:val="TM1"/>
        <w:rPr>
          <w:rStyle w:val="Lienhypertexte"/>
          <w:rFonts w:ascii="Unistra A" w:hAnsi="Unistra A"/>
        </w:rPr>
      </w:pPr>
      <w:hyperlink w:anchor="_Toc201752142" w:history="1">
        <w:r w:rsidR="008F5F64" w:rsidRPr="005B79DE">
          <w:rPr>
            <w:rStyle w:val="Lienhypertexte"/>
            <w:rFonts w:ascii="Unistra A" w:hAnsi="Unistra A"/>
            <w:noProof/>
          </w:rPr>
          <w:t>Article 2 : Prix</w:t>
        </w:r>
        <w:r w:rsidR="008F5F64" w:rsidRPr="00126FC9">
          <w:rPr>
            <w:rStyle w:val="Lienhypertexte"/>
            <w:rFonts w:ascii="Unistra A" w:hAnsi="Unistra A"/>
            <w:webHidden/>
          </w:rPr>
          <w:tab/>
        </w:r>
        <w:r w:rsidR="008F5F64" w:rsidRPr="00126FC9">
          <w:rPr>
            <w:rStyle w:val="Lienhypertexte"/>
            <w:rFonts w:ascii="Unistra A" w:hAnsi="Unistra A"/>
            <w:webHidden/>
          </w:rPr>
          <w:fldChar w:fldCharType="begin"/>
        </w:r>
        <w:r w:rsidR="008F5F64" w:rsidRPr="00126FC9">
          <w:rPr>
            <w:rStyle w:val="Lienhypertexte"/>
            <w:rFonts w:ascii="Unistra A" w:hAnsi="Unistra A"/>
            <w:webHidden/>
          </w:rPr>
          <w:instrText xml:space="preserve"> PAGEREF _Toc201752142 \h </w:instrText>
        </w:r>
        <w:r w:rsidR="008F5F64" w:rsidRPr="00126FC9">
          <w:rPr>
            <w:rStyle w:val="Lienhypertexte"/>
            <w:rFonts w:ascii="Unistra A" w:hAnsi="Unistra A"/>
            <w:webHidden/>
          </w:rPr>
        </w:r>
        <w:r w:rsidR="008F5F64" w:rsidRPr="00126FC9">
          <w:rPr>
            <w:rStyle w:val="Lienhypertexte"/>
            <w:rFonts w:ascii="Unistra A" w:hAnsi="Unistra A"/>
            <w:webHidden/>
          </w:rPr>
          <w:fldChar w:fldCharType="separate"/>
        </w:r>
        <w:r w:rsidR="008F5F64" w:rsidRPr="00126FC9">
          <w:rPr>
            <w:rStyle w:val="Lienhypertexte"/>
            <w:rFonts w:ascii="Unistra A" w:hAnsi="Unistra A"/>
            <w:webHidden/>
          </w:rPr>
          <w:t>5</w:t>
        </w:r>
        <w:r w:rsidR="008F5F64" w:rsidRPr="00126FC9">
          <w:rPr>
            <w:rStyle w:val="Lienhypertexte"/>
            <w:rFonts w:ascii="Unistra A" w:hAnsi="Unistra A"/>
            <w:webHidden/>
          </w:rPr>
          <w:fldChar w:fldCharType="end"/>
        </w:r>
      </w:hyperlink>
    </w:p>
    <w:p w14:paraId="5384075B" w14:textId="78576633" w:rsidR="008F5F64" w:rsidRPr="00126FC9" w:rsidRDefault="00126FC9">
      <w:pPr>
        <w:pStyle w:val="TM1"/>
        <w:rPr>
          <w:rStyle w:val="Lienhypertexte"/>
          <w:rFonts w:ascii="Unistra A" w:hAnsi="Unistra A"/>
        </w:rPr>
      </w:pPr>
      <w:hyperlink w:anchor="_Toc201752143" w:history="1">
        <w:r w:rsidR="008F5F64" w:rsidRPr="005B79DE">
          <w:rPr>
            <w:rStyle w:val="Lienhypertexte"/>
            <w:rFonts w:ascii="Unistra A" w:hAnsi="Unistra A"/>
            <w:noProof/>
          </w:rPr>
          <w:t>Article 3 : Délais d’exécution</w:t>
        </w:r>
        <w:r w:rsidR="008F5F64" w:rsidRPr="00126FC9">
          <w:rPr>
            <w:rStyle w:val="Lienhypertexte"/>
            <w:rFonts w:ascii="Unistra A" w:hAnsi="Unistra A"/>
            <w:webHidden/>
          </w:rPr>
          <w:tab/>
        </w:r>
        <w:r w:rsidR="008F5F64" w:rsidRPr="00126FC9">
          <w:rPr>
            <w:rStyle w:val="Lienhypertexte"/>
            <w:rFonts w:ascii="Unistra A" w:hAnsi="Unistra A"/>
            <w:webHidden/>
          </w:rPr>
          <w:fldChar w:fldCharType="begin"/>
        </w:r>
        <w:r w:rsidR="008F5F64" w:rsidRPr="00126FC9">
          <w:rPr>
            <w:rStyle w:val="Lienhypertexte"/>
            <w:rFonts w:ascii="Unistra A" w:hAnsi="Unistra A"/>
            <w:webHidden/>
          </w:rPr>
          <w:instrText xml:space="preserve"> PAGEREF _Toc201752143 \h </w:instrText>
        </w:r>
        <w:r w:rsidR="008F5F64" w:rsidRPr="00126FC9">
          <w:rPr>
            <w:rStyle w:val="Lienhypertexte"/>
            <w:rFonts w:ascii="Unistra A" w:hAnsi="Unistra A"/>
            <w:webHidden/>
          </w:rPr>
        </w:r>
        <w:r w:rsidR="008F5F64" w:rsidRPr="00126FC9">
          <w:rPr>
            <w:rStyle w:val="Lienhypertexte"/>
            <w:rFonts w:ascii="Unistra A" w:hAnsi="Unistra A"/>
            <w:webHidden/>
          </w:rPr>
          <w:fldChar w:fldCharType="separate"/>
        </w:r>
        <w:r w:rsidR="008F5F64" w:rsidRPr="00126FC9">
          <w:rPr>
            <w:rStyle w:val="Lienhypertexte"/>
            <w:rFonts w:ascii="Unistra A" w:hAnsi="Unistra A"/>
            <w:webHidden/>
          </w:rPr>
          <w:t>6</w:t>
        </w:r>
        <w:r w:rsidR="008F5F64" w:rsidRPr="00126FC9">
          <w:rPr>
            <w:rStyle w:val="Lienhypertexte"/>
            <w:rFonts w:ascii="Unistra A" w:hAnsi="Unistra A"/>
            <w:webHidden/>
          </w:rPr>
          <w:fldChar w:fldCharType="end"/>
        </w:r>
      </w:hyperlink>
    </w:p>
    <w:p w14:paraId="0B1B15C3" w14:textId="3C5556D8" w:rsidR="008F5F64" w:rsidRPr="00126FC9" w:rsidRDefault="00126FC9">
      <w:pPr>
        <w:pStyle w:val="TM1"/>
        <w:rPr>
          <w:rStyle w:val="Lienhypertexte"/>
          <w:rFonts w:ascii="Unistra A" w:hAnsi="Unistra A"/>
        </w:rPr>
      </w:pPr>
      <w:hyperlink w:anchor="_Toc201752144" w:history="1">
        <w:r w:rsidR="008F5F64" w:rsidRPr="005B79DE">
          <w:rPr>
            <w:rStyle w:val="Lienhypertexte"/>
            <w:rFonts w:ascii="Unistra A" w:hAnsi="Unistra A"/>
            <w:noProof/>
          </w:rPr>
          <w:t>Article 4 : Paiement</w:t>
        </w:r>
        <w:r w:rsidR="008F5F64" w:rsidRPr="00126FC9">
          <w:rPr>
            <w:rStyle w:val="Lienhypertexte"/>
            <w:rFonts w:ascii="Unistra A" w:hAnsi="Unistra A"/>
            <w:webHidden/>
          </w:rPr>
          <w:tab/>
        </w:r>
        <w:r w:rsidR="008F5F64" w:rsidRPr="00126FC9">
          <w:rPr>
            <w:rStyle w:val="Lienhypertexte"/>
            <w:rFonts w:ascii="Unistra A" w:hAnsi="Unistra A"/>
            <w:webHidden/>
          </w:rPr>
          <w:fldChar w:fldCharType="begin"/>
        </w:r>
        <w:r w:rsidR="008F5F64" w:rsidRPr="00126FC9">
          <w:rPr>
            <w:rStyle w:val="Lienhypertexte"/>
            <w:rFonts w:ascii="Unistra A" w:hAnsi="Unistra A"/>
            <w:webHidden/>
          </w:rPr>
          <w:instrText xml:space="preserve"> PAGEREF _Toc201752144 \h </w:instrText>
        </w:r>
        <w:r w:rsidR="008F5F64" w:rsidRPr="00126FC9">
          <w:rPr>
            <w:rStyle w:val="Lienhypertexte"/>
            <w:rFonts w:ascii="Unistra A" w:hAnsi="Unistra A"/>
            <w:webHidden/>
          </w:rPr>
        </w:r>
        <w:r w:rsidR="008F5F64" w:rsidRPr="00126FC9">
          <w:rPr>
            <w:rStyle w:val="Lienhypertexte"/>
            <w:rFonts w:ascii="Unistra A" w:hAnsi="Unistra A"/>
            <w:webHidden/>
          </w:rPr>
          <w:fldChar w:fldCharType="separate"/>
        </w:r>
        <w:r w:rsidR="008F5F64" w:rsidRPr="00126FC9">
          <w:rPr>
            <w:rStyle w:val="Lienhypertexte"/>
            <w:rFonts w:ascii="Unistra A" w:hAnsi="Unistra A"/>
            <w:webHidden/>
          </w:rPr>
          <w:t>7</w:t>
        </w:r>
        <w:r w:rsidR="008F5F64" w:rsidRPr="00126FC9">
          <w:rPr>
            <w:rStyle w:val="Lienhypertexte"/>
            <w:rFonts w:ascii="Unistra A" w:hAnsi="Unistra A"/>
            <w:webHidden/>
          </w:rPr>
          <w:fldChar w:fldCharType="end"/>
        </w:r>
      </w:hyperlink>
    </w:p>
    <w:p w14:paraId="291E9C4E" w14:textId="3CC3EF02" w:rsidR="008F5F64" w:rsidRPr="00126FC9" w:rsidRDefault="00126FC9">
      <w:pPr>
        <w:pStyle w:val="TM1"/>
        <w:rPr>
          <w:rStyle w:val="Lienhypertexte"/>
          <w:rFonts w:ascii="Unistra A" w:hAnsi="Unistra A"/>
        </w:rPr>
      </w:pPr>
      <w:hyperlink w:anchor="_Toc201752145" w:history="1">
        <w:r w:rsidR="008F5F64" w:rsidRPr="005B79DE">
          <w:rPr>
            <w:rStyle w:val="Lienhypertexte"/>
            <w:rFonts w:ascii="Unistra A" w:hAnsi="Unistra A"/>
            <w:noProof/>
          </w:rPr>
          <w:t>Article 5 : Nomenclature communautaire et interne</w:t>
        </w:r>
        <w:r w:rsidR="008F5F64" w:rsidRPr="00126FC9">
          <w:rPr>
            <w:rStyle w:val="Lienhypertexte"/>
            <w:rFonts w:ascii="Unistra A" w:hAnsi="Unistra A"/>
            <w:webHidden/>
          </w:rPr>
          <w:tab/>
        </w:r>
        <w:r w:rsidR="008F5F64" w:rsidRPr="00126FC9">
          <w:rPr>
            <w:rStyle w:val="Lienhypertexte"/>
            <w:rFonts w:ascii="Unistra A" w:hAnsi="Unistra A"/>
            <w:webHidden/>
          </w:rPr>
          <w:fldChar w:fldCharType="begin"/>
        </w:r>
        <w:r w:rsidR="008F5F64" w:rsidRPr="00126FC9">
          <w:rPr>
            <w:rStyle w:val="Lienhypertexte"/>
            <w:rFonts w:ascii="Unistra A" w:hAnsi="Unistra A"/>
            <w:webHidden/>
          </w:rPr>
          <w:instrText xml:space="preserve"> PAGEREF _Toc201752145 \h </w:instrText>
        </w:r>
        <w:r w:rsidR="008F5F64" w:rsidRPr="00126FC9">
          <w:rPr>
            <w:rStyle w:val="Lienhypertexte"/>
            <w:rFonts w:ascii="Unistra A" w:hAnsi="Unistra A"/>
            <w:webHidden/>
          </w:rPr>
        </w:r>
        <w:r w:rsidR="008F5F64" w:rsidRPr="00126FC9">
          <w:rPr>
            <w:rStyle w:val="Lienhypertexte"/>
            <w:rFonts w:ascii="Unistra A" w:hAnsi="Unistra A"/>
            <w:webHidden/>
          </w:rPr>
          <w:fldChar w:fldCharType="separate"/>
        </w:r>
        <w:r w:rsidR="008F5F64" w:rsidRPr="00126FC9">
          <w:rPr>
            <w:rStyle w:val="Lienhypertexte"/>
            <w:rFonts w:ascii="Unistra A" w:hAnsi="Unistra A"/>
            <w:webHidden/>
          </w:rPr>
          <w:t>8</w:t>
        </w:r>
        <w:r w:rsidR="008F5F64" w:rsidRPr="00126FC9">
          <w:rPr>
            <w:rStyle w:val="Lienhypertexte"/>
            <w:rFonts w:ascii="Unistra A" w:hAnsi="Unistra A"/>
            <w:webHidden/>
          </w:rPr>
          <w:fldChar w:fldCharType="end"/>
        </w:r>
      </w:hyperlink>
    </w:p>
    <w:p w14:paraId="165F143C" w14:textId="17E44FE7" w:rsidR="008F5F64" w:rsidRDefault="00126FC9">
      <w:pPr>
        <w:pStyle w:val="TM1"/>
        <w:rPr>
          <w:rFonts w:asciiTheme="minorHAnsi" w:eastAsiaTheme="minorEastAsia" w:hAnsiTheme="minorHAnsi" w:cstheme="minorBidi"/>
          <w:b w:val="0"/>
          <w:bCs w:val="0"/>
          <w:caps w:val="0"/>
          <w:noProof/>
          <w:u w:val="none"/>
        </w:rPr>
      </w:pPr>
      <w:hyperlink w:anchor="_Toc201752146" w:history="1">
        <w:r w:rsidR="008F5F64" w:rsidRPr="00126FC9">
          <w:rPr>
            <w:rStyle w:val="Lienhypertexte"/>
            <w:rFonts w:ascii="Unistra A" w:hAnsi="Unistra A"/>
            <w:noProof/>
          </w:rPr>
          <w:t>ANNEXE N° 1 : DESIGNATION DES CO-TRAITANTS ET REPARTITION DES PRESTATIONS</w:t>
        </w:r>
        <w:r w:rsidR="008F5F64" w:rsidRPr="00126FC9">
          <w:rPr>
            <w:rStyle w:val="Lienhypertexte"/>
            <w:rFonts w:ascii="Unistra A" w:hAnsi="Unistra A"/>
            <w:webHidden/>
          </w:rPr>
          <w:tab/>
        </w:r>
        <w:r w:rsidR="008F5F64" w:rsidRPr="00126FC9">
          <w:rPr>
            <w:rStyle w:val="Lienhypertexte"/>
            <w:rFonts w:ascii="Unistra A" w:hAnsi="Unistra A"/>
            <w:webHidden/>
          </w:rPr>
          <w:fldChar w:fldCharType="begin"/>
        </w:r>
        <w:r w:rsidR="008F5F64" w:rsidRPr="00126FC9">
          <w:rPr>
            <w:rStyle w:val="Lienhypertexte"/>
            <w:rFonts w:ascii="Unistra A" w:hAnsi="Unistra A"/>
            <w:webHidden/>
          </w:rPr>
          <w:instrText xml:space="preserve"> PAGEREF _Toc201752146 \h </w:instrText>
        </w:r>
        <w:r w:rsidR="008F5F64" w:rsidRPr="00126FC9">
          <w:rPr>
            <w:rStyle w:val="Lienhypertexte"/>
            <w:rFonts w:ascii="Unistra A" w:hAnsi="Unistra A"/>
            <w:webHidden/>
          </w:rPr>
        </w:r>
        <w:r w:rsidR="008F5F64" w:rsidRPr="00126FC9">
          <w:rPr>
            <w:rStyle w:val="Lienhypertexte"/>
            <w:rFonts w:ascii="Unistra A" w:hAnsi="Unistra A"/>
            <w:webHidden/>
          </w:rPr>
          <w:fldChar w:fldCharType="separate"/>
        </w:r>
        <w:r w:rsidR="008F5F64" w:rsidRPr="00126FC9">
          <w:rPr>
            <w:rStyle w:val="Lienhypertexte"/>
            <w:rFonts w:ascii="Unistra A" w:hAnsi="Unistra A"/>
            <w:webHidden/>
          </w:rPr>
          <w:t>11</w:t>
        </w:r>
        <w:r w:rsidR="008F5F64" w:rsidRPr="00126FC9">
          <w:rPr>
            <w:rStyle w:val="Lienhypertexte"/>
            <w:rFonts w:ascii="Unistra A" w:hAnsi="Unistra A"/>
            <w:webHidden/>
          </w:rPr>
          <w:fldChar w:fldCharType="end"/>
        </w:r>
      </w:hyperlink>
    </w:p>
    <w:p w14:paraId="2253E86D" w14:textId="6677D76C" w:rsidR="004E0C11" w:rsidRPr="006E55FE" w:rsidRDefault="004E0C11">
      <w:pPr>
        <w:rPr>
          <w:rFonts w:ascii="Unistra A" w:hAnsi="Unistra A"/>
          <w:sz w:val="24"/>
        </w:rPr>
      </w:pPr>
      <w:r w:rsidRPr="004D0D3E">
        <w:rPr>
          <w:rFonts w:ascii="Unistra A" w:hAnsi="Unistra A"/>
          <w:sz w:val="36"/>
        </w:rPr>
        <w:fldChar w:fldCharType="end"/>
      </w:r>
      <w:bookmarkStart w:id="0" w:name="_GoBack"/>
      <w:bookmarkEnd w:id="0"/>
    </w:p>
    <w:p w14:paraId="0808502E" w14:textId="77777777" w:rsidR="004E0C11" w:rsidRPr="006E55FE" w:rsidRDefault="004E0C11">
      <w:pPr>
        <w:rPr>
          <w:rFonts w:ascii="Unistra A" w:hAnsi="Unistra A"/>
          <w:sz w:val="24"/>
        </w:rPr>
      </w:pPr>
      <w:r w:rsidRPr="006E55FE">
        <w:rPr>
          <w:rFonts w:ascii="Unistra A" w:hAnsi="Unistra A"/>
          <w:sz w:val="24"/>
        </w:rPr>
        <w:t xml:space="preserve"> </w:t>
      </w:r>
    </w:p>
    <w:p w14:paraId="41F89920" w14:textId="77777777" w:rsidR="008D7DA1" w:rsidRPr="006E55FE" w:rsidRDefault="008D7DA1" w:rsidP="00D149E0">
      <w:pPr>
        <w:pStyle w:val="Titre1"/>
        <w:rPr>
          <w:rFonts w:ascii="Unistra A" w:hAnsi="Unistra A"/>
          <w:sz w:val="28"/>
          <w:szCs w:val="20"/>
        </w:rPr>
      </w:pPr>
    </w:p>
    <w:p w14:paraId="7917451A" w14:textId="77777777" w:rsidR="00CB6BAC" w:rsidRPr="006E55FE" w:rsidRDefault="00CB6BAC" w:rsidP="00CB6BAC">
      <w:pPr>
        <w:pStyle w:val="Normal2"/>
        <w:rPr>
          <w:rFonts w:ascii="Unistra A" w:hAnsi="Unistra A"/>
          <w:sz w:val="24"/>
        </w:rPr>
      </w:pPr>
    </w:p>
    <w:p w14:paraId="0CC2E68B" w14:textId="77777777" w:rsidR="001E2880" w:rsidRPr="006E55FE" w:rsidRDefault="001E2880" w:rsidP="00363E6A">
      <w:pPr>
        <w:tabs>
          <w:tab w:val="left" w:pos="907"/>
          <w:tab w:val="left" w:pos="1474"/>
        </w:tabs>
        <w:rPr>
          <w:rFonts w:ascii="Unistra A" w:hAnsi="Unistra A"/>
          <w:sz w:val="24"/>
        </w:rPr>
      </w:pPr>
    </w:p>
    <w:p w14:paraId="2C130BC8" w14:textId="74D7DEF6" w:rsidR="004E0C11" w:rsidRPr="006E55FE" w:rsidRDefault="004E0C11">
      <w:pPr>
        <w:pBdr>
          <w:top w:val="single" w:sz="6" w:space="1" w:color="auto"/>
          <w:left w:val="single" w:sz="6" w:space="1" w:color="auto"/>
          <w:bottom w:val="single" w:sz="6" w:space="1" w:color="auto"/>
          <w:right w:val="single" w:sz="6" w:space="1" w:color="auto"/>
        </w:pBdr>
        <w:tabs>
          <w:tab w:val="left" w:pos="907"/>
          <w:tab w:val="left" w:pos="1474"/>
        </w:tabs>
        <w:rPr>
          <w:rFonts w:ascii="Unistra A" w:hAnsi="Unistra A"/>
          <w:b/>
          <w:sz w:val="24"/>
        </w:rPr>
      </w:pPr>
      <w:r w:rsidRPr="006E55FE">
        <w:rPr>
          <w:rFonts w:ascii="Unistra A" w:hAnsi="Unistra A"/>
          <w:sz w:val="24"/>
        </w:rPr>
        <w:br w:type="page"/>
      </w:r>
      <w:r w:rsidRPr="006E55FE">
        <w:rPr>
          <w:rFonts w:ascii="Unistra A" w:hAnsi="Unistra A"/>
          <w:b/>
          <w:sz w:val="24"/>
        </w:rPr>
        <w:t xml:space="preserve"> </w:t>
      </w:r>
      <w:r w:rsidR="0039715F">
        <w:rPr>
          <w:rFonts w:ascii="Unistra A" w:hAnsi="Unistra A"/>
          <w:b/>
          <w:sz w:val="24"/>
        </w:rPr>
        <w:t>Lot</w:t>
      </w:r>
      <w:r w:rsidR="00A17A61" w:rsidRPr="006E55FE">
        <w:rPr>
          <w:rFonts w:ascii="Unistra A" w:hAnsi="Unistra A"/>
          <w:b/>
          <w:sz w:val="24"/>
        </w:rPr>
        <w:t xml:space="preserve"> N°</w:t>
      </w:r>
      <w:r w:rsidR="008B2A6B">
        <w:rPr>
          <w:rFonts w:ascii="Unistra A" w:hAnsi="Unistra A"/>
          <w:b/>
          <w:sz w:val="24"/>
        </w:rPr>
        <w:t xml:space="preserve">2 </w:t>
      </w:r>
      <w:r w:rsidR="008B2A6B" w:rsidRPr="008B2A6B">
        <w:rPr>
          <w:rFonts w:ascii="Unistra A" w:hAnsi="Unistra A"/>
          <w:b/>
          <w:sz w:val="24"/>
        </w:rPr>
        <w:t>Charpente - Couverture - Zinguerie</w:t>
      </w:r>
    </w:p>
    <w:p w14:paraId="71B7D4B7" w14:textId="77777777" w:rsidR="004E0C11" w:rsidRPr="006E55FE" w:rsidRDefault="004E0C11">
      <w:pPr>
        <w:pStyle w:val="Titre1"/>
        <w:rPr>
          <w:rFonts w:ascii="Unistra A" w:hAnsi="Unistra A"/>
          <w:sz w:val="28"/>
        </w:rPr>
      </w:pPr>
      <w:bookmarkStart w:id="1" w:name="_Toc201752141"/>
      <w:r w:rsidRPr="006E55FE">
        <w:rPr>
          <w:rFonts w:ascii="Unistra A" w:hAnsi="Unistra A"/>
          <w:sz w:val="28"/>
        </w:rPr>
        <w:t>Article premier : Contractant</w:t>
      </w:r>
      <w:bookmarkEnd w:id="1"/>
    </w:p>
    <w:p w14:paraId="34686140" w14:textId="77777777" w:rsidR="004E0C11" w:rsidRPr="006E55FE" w:rsidRDefault="004E0C11">
      <w:pPr>
        <w:spacing w:before="240"/>
        <w:jc w:val="both"/>
        <w:rPr>
          <w:rFonts w:ascii="Unistra A" w:hAnsi="Unistra A"/>
          <w:sz w:val="24"/>
        </w:rPr>
      </w:pPr>
      <w:r w:rsidRPr="006E55FE">
        <w:rPr>
          <w:rFonts w:ascii="Unistra A" w:hAnsi="Unistra A"/>
          <w:sz w:val="24"/>
        </w:rPr>
        <w:t>Nom, prénom, qualité et adresse professionnelle du signataire :</w:t>
      </w:r>
    </w:p>
    <w:p w14:paraId="236795F7" w14:textId="77777777" w:rsidR="004E0C11" w:rsidRPr="006E55FE" w:rsidRDefault="004E0C11">
      <w:pPr>
        <w:tabs>
          <w:tab w:val="left" w:pos="567"/>
          <w:tab w:val="left" w:leader="dot" w:pos="9072"/>
        </w:tabs>
        <w:spacing w:before="240"/>
        <w:jc w:val="both"/>
        <w:rPr>
          <w:rFonts w:ascii="Unistra A" w:hAnsi="Unistra A"/>
          <w:sz w:val="24"/>
        </w:rPr>
      </w:pPr>
      <w:r w:rsidRPr="006E55FE">
        <w:rPr>
          <w:rFonts w:ascii="Unistra A" w:hAnsi="Unistra A"/>
          <w:sz w:val="24"/>
        </w:rPr>
        <w:t>M</w:t>
      </w:r>
      <w:r w:rsidRPr="006E55FE">
        <w:rPr>
          <w:rFonts w:ascii="Unistra A" w:hAnsi="Unistra A"/>
          <w:sz w:val="24"/>
        </w:rPr>
        <w:tab/>
      </w:r>
      <w:r w:rsidRPr="006E55FE">
        <w:rPr>
          <w:rFonts w:ascii="Unistra A" w:hAnsi="Unistra A"/>
          <w:sz w:val="24"/>
        </w:rPr>
        <w:tab/>
      </w:r>
    </w:p>
    <w:p w14:paraId="57F0E3AB"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4F5B0723"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722DB8C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5F15CBA8"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6232DC7F"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5441E6A0"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7F3976F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5A94EE3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1E82A458"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14E795F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13700D74" w14:textId="77777777" w:rsidR="004E0C11" w:rsidRPr="006E55FE" w:rsidRDefault="004E0C11">
      <w:pPr>
        <w:tabs>
          <w:tab w:val="left" w:pos="567"/>
          <w:tab w:val="left" w:leader="dot" w:pos="9072"/>
        </w:tabs>
        <w:spacing w:before="240"/>
        <w:jc w:val="both"/>
        <w:rPr>
          <w:rFonts w:ascii="Unistra A" w:hAnsi="Unistra A"/>
          <w:sz w:val="24"/>
        </w:rPr>
      </w:pP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pour mon propre compte</w:t>
      </w:r>
      <w:r w:rsidRPr="006E55FE">
        <w:rPr>
          <w:rStyle w:val="Appelnotedebasdep"/>
          <w:rFonts w:ascii="Unistra A" w:hAnsi="Unistra A"/>
          <w:sz w:val="24"/>
        </w:rPr>
        <w:footnoteReference w:id="1"/>
      </w:r>
      <w:r w:rsidRPr="006E55FE">
        <w:rPr>
          <w:rFonts w:ascii="Unistra A" w:hAnsi="Unistra A"/>
          <w:sz w:val="24"/>
        </w:rPr>
        <w:t> ;</w:t>
      </w:r>
    </w:p>
    <w:p w14:paraId="4CC0D8E2"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2"/>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pour le compte de la société</w:t>
      </w:r>
      <w:r w:rsidRPr="006E55FE">
        <w:rPr>
          <w:rStyle w:val="Appelnotedebasdep"/>
          <w:rFonts w:ascii="Unistra A" w:hAnsi="Unistra A"/>
          <w:sz w:val="24"/>
        </w:rPr>
        <w:footnoteReference w:id="2"/>
      </w:r>
      <w:r w:rsidRPr="006E55FE">
        <w:rPr>
          <w:rFonts w:ascii="Unistra A" w:hAnsi="Unistra A"/>
          <w:sz w:val="24"/>
        </w:rPr>
        <w:t> :</w:t>
      </w:r>
    </w:p>
    <w:p w14:paraId="1D4D235B" w14:textId="77777777" w:rsidR="00D149E0" w:rsidRPr="006E55FE" w:rsidRDefault="004E0C11" w:rsidP="00D149E0">
      <w:pPr>
        <w:tabs>
          <w:tab w:val="left" w:pos="567"/>
          <w:tab w:val="left" w:leader="dot" w:pos="9072"/>
        </w:tabs>
        <w:jc w:val="both"/>
        <w:rPr>
          <w:rFonts w:ascii="Unistra A" w:hAnsi="Unistra A"/>
          <w:sz w:val="24"/>
        </w:rPr>
      </w:pPr>
      <w:r w:rsidRPr="006E55FE">
        <w:rPr>
          <w:rFonts w:ascii="Unistra A" w:hAnsi="Unistra A"/>
          <w:sz w:val="24"/>
        </w:rPr>
        <w:tab/>
      </w:r>
      <w:r w:rsidR="00D149E0" w:rsidRPr="006E55FE">
        <w:rPr>
          <w:rFonts w:ascii="Unistra A" w:hAnsi="Unistra A"/>
          <w:sz w:val="24"/>
        </w:rPr>
        <w:t xml:space="preserve">Nom : </w:t>
      </w:r>
      <w:r w:rsidR="00D149E0" w:rsidRPr="006E55FE">
        <w:rPr>
          <w:rFonts w:ascii="Unistra A" w:hAnsi="Unistra A"/>
          <w:sz w:val="24"/>
        </w:rPr>
        <w:tab/>
      </w:r>
    </w:p>
    <w:p w14:paraId="335217F3"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Adresse : </w:t>
      </w:r>
      <w:r w:rsidRPr="006E55FE">
        <w:rPr>
          <w:rFonts w:ascii="Unistra A" w:hAnsi="Unistra A"/>
          <w:sz w:val="24"/>
        </w:rPr>
        <w:tab/>
      </w:r>
    </w:p>
    <w:p w14:paraId="6F6DA076"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Téléphone : </w:t>
      </w:r>
      <w:r w:rsidRPr="006E55FE">
        <w:rPr>
          <w:rFonts w:ascii="Unistra A" w:hAnsi="Unistra A"/>
          <w:sz w:val="24"/>
        </w:rPr>
        <w:tab/>
      </w:r>
    </w:p>
    <w:p w14:paraId="5BB1D13E"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Télécopie : </w:t>
      </w:r>
      <w:r w:rsidRPr="006E55FE">
        <w:rPr>
          <w:rFonts w:ascii="Unistra A" w:hAnsi="Unistra A"/>
          <w:sz w:val="24"/>
        </w:rPr>
        <w:tab/>
      </w:r>
    </w:p>
    <w:p w14:paraId="4FB51376"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Courriel : </w:t>
      </w:r>
      <w:r w:rsidRPr="006E55FE">
        <w:rPr>
          <w:rFonts w:ascii="Unistra A" w:hAnsi="Unistra A"/>
          <w:sz w:val="24"/>
        </w:rPr>
        <w:tab/>
      </w:r>
    </w:p>
    <w:tbl>
      <w:tblPr>
        <w:tblpPr w:leftFromText="141" w:rightFromText="141" w:vertAnchor="text" w:horzAnchor="page" w:tblpX="4654"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454"/>
        <w:gridCol w:w="454"/>
        <w:gridCol w:w="454"/>
        <w:gridCol w:w="454"/>
        <w:gridCol w:w="454"/>
        <w:gridCol w:w="454"/>
        <w:gridCol w:w="454"/>
        <w:gridCol w:w="454"/>
        <w:gridCol w:w="454"/>
        <w:gridCol w:w="454"/>
        <w:gridCol w:w="454"/>
        <w:gridCol w:w="454"/>
        <w:gridCol w:w="454"/>
      </w:tblGrid>
      <w:tr w:rsidR="00D149E0" w:rsidRPr="006E55FE" w14:paraId="2397A362" w14:textId="77777777" w:rsidTr="008D0955">
        <w:trPr>
          <w:trHeight w:val="413"/>
        </w:trPr>
        <w:tc>
          <w:tcPr>
            <w:tcW w:w="454" w:type="dxa"/>
            <w:tcBorders>
              <w:top w:val="single" w:sz="4" w:space="0" w:color="auto"/>
              <w:left w:val="single" w:sz="4" w:space="0" w:color="auto"/>
              <w:bottom w:val="single" w:sz="4" w:space="0" w:color="auto"/>
              <w:right w:val="single" w:sz="4" w:space="0" w:color="auto"/>
            </w:tcBorders>
            <w:vAlign w:val="center"/>
          </w:tcPr>
          <w:p w14:paraId="70B86AD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DE76CD4"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247002B"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58DE54E6"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46BEF3E"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1BC608C0"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174A5E7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1B166488"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451B677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475CDA3B"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502CE46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542E429"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5237E132"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44C70F02" w14:textId="77777777" w:rsidR="00D149E0" w:rsidRPr="006E55FE" w:rsidRDefault="00D149E0" w:rsidP="008D0955">
            <w:pPr>
              <w:tabs>
                <w:tab w:val="left" w:pos="567"/>
                <w:tab w:val="left" w:leader="dot" w:pos="9072"/>
              </w:tabs>
              <w:jc w:val="both"/>
              <w:rPr>
                <w:rFonts w:ascii="Unistra A" w:hAnsi="Unistra A"/>
                <w:sz w:val="24"/>
              </w:rPr>
            </w:pPr>
          </w:p>
        </w:tc>
      </w:tr>
    </w:tbl>
    <w:p w14:paraId="0B63B069"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Numéro SIRET</w:t>
      </w:r>
    </w:p>
    <w:p w14:paraId="0A735C67"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(SIREN + NIC) : </w:t>
      </w:r>
    </w:p>
    <w:p w14:paraId="06AC8E00"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r>
    </w:p>
    <w:p w14:paraId="24D03A6B" w14:textId="77777777" w:rsidR="00D149E0" w:rsidRPr="006E55FE" w:rsidRDefault="00D149E0" w:rsidP="00D149E0">
      <w:pPr>
        <w:tabs>
          <w:tab w:val="left" w:pos="567"/>
          <w:tab w:val="left" w:leader="dot" w:pos="9072"/>
        </w:tabs>
        <w:jc w:val="both"/>
        <w:rPr>
          <w:rFonts w:ascii="Unistra A" w:hAnsi="Unistra A"/>
          <w:sz w:val="24"/>
        </w:rPr>
      </w:pPr>
    </w:p>
    <w:tbl>
      <w:tblPr>
        <w:tblpPr w:leftFromText="141" w:rightFromText="141" w:vertAnchor="text" w:horzAnchor="page" w:tblpX="5014"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454"/>
        <w:gridCol w:w="454"/>
        <w:gridCol w:w="454"/>
        <w:gridCol w:w="454"/>
        <w:gridCol w:w="454"/>
        <w:gridCol w:w="454"/>
        <w:gridCol w:w="454"/>
        <w:gridCol w:w="454"/>
        <w:gridCol w:w="454"/>
        <w:gridCol w:w="454"/>
        <w:gridCol w:w="454"/>
        <w:gridCol w:w="454"/>
      </w:tblGrid>
      <w:tr w:rsidR="00D149E0" w:rsidRPr="006E55FE" w14:paraId="09B69F78" w14:textId="77777777" w:rsidTr="008D0955">
        <w:trPr>
          <w:trHeight w:val="413"/>
        </w:trPr>
        <w:tc>
          <w:tcPr>
            <w:tcW w:w="454" w:type="dxa"/>
            <w:vAlign w:val="center"/>
          </w:tcPr>
          <w:p w14:paraId="635DD8FC"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225A2BA4"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78490239"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23E74822"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7AC70AE7"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40FA35DB"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59F0E8CD"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A1FDCF0"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36B9C36"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52547FDC"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EB9F643"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F292BEE"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3986F6CB" w14:textId="77777777" w:rsidR="00D149E0" w:rsidRPr="006E55FE" w:rsidRDefault="00D149E0" w:rsidP="008D0955">
            <w:pPr>
              <w:tabs>
                <w:tab w:val="left" w:pos="567"/>
                <w:tab w:val="left" w:leader="dot" w:pos="9072"/>
              </w:tabs>
              <w:jc w:val="both"/>
              <w:rPr>
                <w:rFonts w:ascii="Unistra A" w:hAnsi="Unistra A"/>
                <w:sz w:val="24"/>
              </w:rPr>
            </w:pPr>
          </w:p>
        </w:tc>
      </w:tr>
    </w:tbl>
    <w:p w14:paraId="3E106A47"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N° TVA intra-communautaire</w:t>
      </w:r>
    </w:p>
    <w:p w14:paraId="16C9FBAA" w14:textId="77777777" w:rsidR="00D149E0" w:rsidRPr="006E55FE" w:rsidRDefault="00D149E0" w:rsidP="00D149E0">
      <w:pPr>
        <w:tabs>
          <w:tab w:val="left" w:pos="567"/>
          <w:tab w:val="left" w:leader="dot" w:pos="9072"/>
        </w:tabs>
        <w:jc w:val="both"/>
        <w:rPr>
          <w:rFonts w:ascii="Unistra A" w:hAnsi="Unistra A"/>
          <w:sz w:val="24"/>
        </w:rPr>
      </w:pPr>
    </w:p>
    <w:p w14:paraId="5DC86260"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3"/>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en tant que mandataire du groupement solidaire</w:t>
      </w:r>
      <w:r w:rsidRPr="006E55FE">
        <w:rPr>
          <w:rFonts w:ascii="Unistra A" w:hAnsi="Unistra A"/>
          <w:sz w:val="24"/>
          <w:vertAlign w:val="superscript"/>
        </w:rPr>
        <w:footnoteReference w:id="3"/>
      </w:r>
    </w:p>
    <w:p w14:paraId="6B72F0DD"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4"/>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en tant que mandataire solidaire du groupement conjoint</w:t>
      </w:r>
    </w:p>
    <w:p w14:paraId="338F2F05"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5"/>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en tant que mandataire non solidaire du groupement conjoint</w:t>
      </w:r>
    </w:p>
    <w:p w14:paraId="170B997A" w14:textId="77777777" w:rsidR="00D149E0" w:rsidRPr="006E55FE" w:rsidRDefault="00D149E0" w:rsidP="00D149E0">
      <w:pPr>
        <w:tabs>
          <w:tab w:val="left" w:pos="567"/>
          <w:tab w:val="left" w:leader="dot" w:pos="9072"/>
        </w:tabs>
        <w:jc w:val="both"/>
        <w:rPr>
          <w:rFonts w:ascii="Unistra A" w:hAnsi="Unistra A"/>
          <w:sz w:val="24"/>
        </w:rPr>
      </w:pPr>
    </w:p>
    <w:p w14:paraId="330B9BD0"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pour l’ensemble des prestataires groupés qui ont signé la lettre de candidature du ...../...../........</w:t>
      </w:r>
    </w:p>
    <w:p w14:paraId="5F6540C5" w14:textId="77777777" w:rsidR="00D149E0" w:rsidRPr="006E55FE" w:rsidRDefault="00D149E0" w:rsidP="00D149E0">
      <w:pPr>
        <w:tabs>
          <w:tab w:val="left" w:pos="567"/>
          <w:tab w:val="left" w:leader="dot" w:pos="9072"/>
        </w:tabs>
        <w:jc w:val="both"/>
        <w:rPr>
          <w:rFonts w:ascii="Unistra A" w:hAnsi="Unistra A"/>
          <w:sz w:val="24"/>
        </w:rPr>
      </w:pPr>
    </w:p>
    <w:p w14:paraId="4A72A6F9" w14:textId="46645E54" w:rsidR="00D149E0" w:rsidRPr="006E55FE" w:rsidRDefault="00D149E0" w:rsidP="006E55FE">
      <w:pPr>
        <w:numPr>
          <w:ilvl w:val="0"/>
          <w:numId w:val="1"/>
        </w:numPr>
        <w:jc w:val="both"/>
        <w:rPr>
          <w:rFonts w:ascii="Unistra A" w:hAnsi="Unistra A"/>
          <w:sz w:val="24"/>
        </w:rPr>
      </w:pPr>
      <w:r w:rsidRPr="006E55FE">
        <w:rPr>
          <w:rFonts w:ascii="Unistra A" w:hAnsi="Unistra A"/>
          <w:sz w:val="24"/>
        </w:rPr>
        <w:t>après avoir pris connaissance du cahier des clauses administratives particulières (CC</w:t>
      </w:r>
      <w:del w:id="2" w:author="Ayhan Ciplak" w:date="2025-06-25T13:29:00Z">
        <w:r w:rsidRPr="006E55FE" w:rsidDel="0097417F">
          <w:rPr>
            <w:rFonts w:ascii="Unistra A" w:hAnsi="Unistra A"/>
            <w:sz w:val="24"/>
          </w:rPr>
          <w:delText>.</w:delText>
        </w:r>
      </w:del>
      <w:r w:rsidRPr="006E55FE">
        <w:rPr>
          <w:rFonts w:ascii="Unistra A" w:hAnsi="Unistra A"/>
          <w:sz w:val="24"/>
        </w:rPr>
        <w:t>A</w:t>
      </w:r>
      <w:del w:id="3" w:author="Ayhan Ciplak" w:date="2025-06-25T13:29:00Z">
        <w:r w:rsidRPr="006E55FE" w:rsidDel="0097417F">
          <w:rPr>
            <w:rFonts w:ascii="Unistra A" w:hAnsi="Unistra A"/>
            <w:sz w:val="24"/>
          </w:rPr>
          <w:delText>.</w:delText>
        </w:r>
      </w:del>
      <w:r w:rsidRPr="006E55FE">
        <w:rPr>
          <w:rFonts w:ascii="Unistra A" w:hAnsi="Unistra A"/>
          <w:sz w:val="24"/>
        </w:rPr>
        <w:t>P</w:t>
      </w:r>
      <w:del w:id="4" w:author="Ayhan Ciplak" w:date="2025-06-25T13:29:00Z">
        <w:r w:rsidRPr="006E55FE" w:rsidDel="0097417F">
          <w:rPr>
            <w:rFonts w:ascii="Unistra A" w:hAnsi="Unistra A"/>
            <w:sz w:val="24"/>
          </w:rPr>
          <w:delText>.</w:delText>
        </w:r>
      </w:del>
      <w:r w:rsidRPr="006E55FE">
        <w:rPr>
          <w:rFonts w:ascii="Unistra A" w:hAnsi="Unistra A"/>
          <w:sz w:val="24"/>
        </w:rPr>
        <w:t xml:space="preserve"> </w:t>
      </w:r>
      <w:r w:rsidR="006E55FE" w:rsidRPr="006E55FE">
        <w:rPr>
          <w:rFonts w:ascii="Unistra A" w:hAnsi="Unistra A"/>
          <w:sz w:val="24"/>
        </w:rPr>
        <w:t>DCI 2025 602</w:t>
      </w:r>
      <w:r w:rsidRPr="006E55FE">
        <w:rPr>
          <w:rFonts w:ascii="Unistra A" w:hAnsi="Unistra A"/>
          <w:sz w:val="24"/>
        </w:rPr>
        <w:t>),  et des documents qui y sont mentionnés,</w:t>
      </w:r>
    </w:p>
    <w:p w14:paraId="2B7C7D65" w14:textId="77777777" w:rsidR="00D149E0" w:rsidRPr="006E55FE" w:rsidRDefault="00D149E0" w:rsidP="00D149E0">
      <w:pPr>
        <w:numPr>
          <w:ilvl w:val="0"/>
          <w:numId w:val="1"/>
        </w:numPr>
        <w:jc w:val="both"/>
        <w:rPr>
          <w:rFonts w:ascii="Unistra A" w:hAnsi="Unistra A"/>
          <w:sz w:val="24"/>
        </w:rPr>
      </w:pPr>
      <w:r w:rsidRPr="006E55FE">
        <w:rPr>
          <w:rFonts w:ascii="Unistra A" w:hAnsi="Unistra A"/>
          <w:sz w:val="24"/>
        </w:rPr>
        <w:t>et après avoir fourni les pièces prévues aux articles R.</w:t>
      </w:r>
      <w:ins w:id="5" w:author="Ayhan Ciplak" w:date="2025-06-25T13:29:00Z">
        <w:r w:rsidR="0097417F">
          <w:rPr>
            <w:rFonts w:ascii="Unistra A" w:hAnsi="Unistra A"/>
            <w:sz w:val="24"/>
          </w:rPr>
          <w:t xml:space="preserve"> </w:t>
        </w:r>
      </w:ins>
      <w:r w:rsidRPr="006E55FE">
        <w:rPr>
          <w:rFonts w:ascii="Unistra A" w:hAnsi="Unistra A"/>
          <w:sz w:val="24"/>
        </w:rPr>
        <w:t>2143-3 et R.</w:t>
      </w:r>
      <w:ins w:id="6" w:author="Ayhan Ciplak" w:date="2025-06-25T13:29:00Z">
        <w:r w:rsidR="0097417F">
          <w:rPr>
            <w:rFonts w:ascii="Unistra A" w:hAnsi="Unistra A"/>
            <w:sz w:val="24"/>
          </w:rPr>
          <w:t xml:space="preserve"> </w:t>
        </w:r>
      </w:ins>
      <w:r w:rsidRPr="006E55FE">
        <w:rPr>
          <w:rFonts w:ascii="Unistra A" w:hAnsi="Unistra A"/>
          <w:sz w:val="24"/>
        </w:rPr>
        <w:t>2143-8 du Code de la Commande Publique,</w:t>
      </w:r>
    </w:p>
    <w:p w14:paraId="61E3447C" w14:textId="77777777" w:rsidR="00D149E0" w:rsidRPr="006E55FE" w:rsidRDefault="00D149E0" w:rsidP="00D149E0">
      <w:pPr>
        <w:ind w:left="283"/>
        <w:jc w:val="both"/>
        <w:rPr>
          <w:rFonts w:ascii="Unistra A" w:hAnsi="Unistra A"/>
          <w:sz w:val="24"/>
        </w:rPr>
      </w:pPr>
    </w:p>
    <w:p w14:paraId="66C73D1C" w14:textId="77777777" w:rsidR="00D149E0" w:rsidRDefault="00D149E0">
      <w:pPr>
        <w:pStyle w:val="Normal1"/>
        <w:spacing w:before="120"/>
        <w:ind w:firstLine="0"/>
        <w:rPr>
          <w:rFonts w:ascii="Unistra A" w:hAnsi="Unistra A"/>
          <w:sz w:val="24"/>
        </w:rPr>
        <w:pPrChange w:id="7" w:author="Ayhan Ciplak" w:date="2025-06-25T13:30:00Z">
          <w:pPr>
            <w:pStyle w:val="Normal1"/>
            <w:spacing w:before="120"/>
          </w:pPr>
        </w:pPrChange>
      </w:pPr>
      <w:r w:rsidRPr="006E55FE">
        <w:rPr>
          <w:rFonts w:ascii="Unistra A" w:hAnsi="Unistra A"/>
          <w:sz w:val="24"/>
        </w:rPr>
        <w:t>Je m’</w:t>
      </w:r>
      <w:r w:rsidRPr="006E55FE">
        <w:rPr>
          <w:rFonts w:ascii="Unistra A" w:hAnsi="Unistra A"/>
          <w:b/>
          <w:sz w:val="24"/>
        </w:rPr>
        <w:t>ENGAGE ou j’ENGAGE le groupement dont je suis mandataire</w:t>
      </w:r>
      <w:r w:rsidRPr="006E55FE">
        <w:rPr>
          <w:rStyle w:val="Appelnotedebasdep"/>
          <w:rFonts w:ascii="Unistra A" w:hAnsi="Unistra A"/>
          <w:b/>
          <w:sz w:val="24"/>
        </w:rPr>
        <w:footnoteReference w:id="4"/>
      </w:r>
      <w:r w:rsidRPr="006E55FE">
        <w:rPr>
          <w:rFonts w:ascii="Unistra A" w:hAnsi="Unistra A"/>
          <w:sz w:val="24"/>
        </w:rPr>
        <w:t xml:space="preserve">, sans réserve, conformément aux conditions, clauses et prescriptions imposées par le cahier des clauses administratives particulières </w:t>
      </w:r>
      <w:ins w:id="8" w:author="Ayhan Ciplak" w:date="2025-06-25T13:29:00Z">
        <w:r w:rsidR="0097417F" w:rsidRPr="0097417F">
          <w:rPr>
            <w:rFonts w:ascii="Unistra A" w:hAnsi="Unistra A"/>
            <w:sz w:val="24"/>
          </w:rPr>
          <w:t>(CCAP DCI 2025 602)</w:t>
        </w:r>
      </w:ins>
      <w:del w:id="9" w:author="Ayhan Ciplak" w:date="2025-06-25T13:29:00Z">
        <w:r w:rsidRPr="006E55FE" w:rsidDel="0097417F">
          <w:rPr>
            <w:rFonts w:ascii="Unistra A" w:hAnsi="Unistra A"/>
            <w:sz w:val="24"/>
          </w:rPr>
          <w:delText>(C.C.A.P. DCI 2021 397)</w:delText>
        </w:r>
      </w:del>
      <w:r w:rsidRPr="006E55FE">
        <w:rPr>
          <w:rFonts w:ascii="Unistra A" w:hAnsi="Unistra A"/>
          <w:sz w:val="24"/>
        </w:rPr>
        <w:t>, à exécuter les prestations qui me concernent, dans les conditions ci-après définies.</w:t>
      </w:r>
    </w:p>
    <w:p w14:paraId="048042E0" w14:textId="77777777" w:rsidR="00C02750" w:rsidRPr="006E55FE" w:rsidRDefault="00C02750" w:rsidP="00D149E0">
      <w:pPr>
        <w:pStyle w:val="Normal1"/>
        <w:spacing w:before="120"/>
        <w:rPr>
          <w:rFonts w:ascii="Unistra A" w:hAnsi="Unistra A"/>
          <w:sz w:val="24"/>
        </w:rPr>
      </w:pPr>
    </w:p>
    <w:p w14:paraId="47924DD6" w14:textId="77777777" w:rsidR="00A34D18" w:rsidRPr="006E55FE" w:rsidRDefault="004E0C11" w:rsidP="00D149E0">
      <w:pPr>
        <w:tabs>
          <w:tab w:val="left" w:pos="567"/>
          <w:tab w:val="left" w:leader="dot" w:pos="9072"/>
        </w:tabs>
        <w:jc w:val="both"/>
        <w:rPr>
          <w:rFonts w:ascii="Unistra A" w:hAnsi="Unistra A"/>
          <w:sz w:val="24"/>
        </w:rPr>
      </w:pPr>
      <w:r w:rsidRPr="006E55FE">
        <w:rPr>
          <w:rFonts w:ascii="Unistra A" w:hAnsi="Unistra A"/>
          <w:sz w:val="24"/>
        </w:rPr>
        <w:t>L’offre ainsi présentée ne nous lie toutefois que si son acceptation nous est notifiée dans un délai de</w:t>
      </w:r>
      <w:r w:rsidR="008B779F" w:rsidRPr="006E55FE">
        <w:rPr>
          <w:rFonts w:ascii="Unistra A" w:hAnsi="Unistra A"/>
          <w:sz w:val="24"/>
        </w:rPr>
        <w:t xml:space="preserve"> </w:t>
      </w:r>
      <w:r w:rsidR="008B779F" w:rsidRPr="006E55FE">
        <w:rPr>
          <w:rFonts w:ascii="Unistra A" w:hAnsi="Unistra A"/>
          <w:b/>
          <w:sz w:val="24"/>
        </w:rPr>
        <w:t>1</w:t>
      </w:r>
      <w:r w:rsidR="005E575F" w:rsidRPr="006E55FE">
        <w:rPr>
          <w:rFonts w:ascii="Unistra A" w:hAnsi="Unistra A"/>
          <w:b/>
          <w:sz w:val="24"/>
        </w:rPr>
        <w:t>5</w:t>
      </w:r>
      <w:r w:rsidR="008B779F" w:rsidRPr="006E55FE">
        <w:rPr>
          <w:rFonts w:ascii="Unistra A" w:hAnsi="Unistra A"/>
          <w:b/>
          <w:sz w:val="24"/>
        </w:rPr>
        <w:t>0</w:t>
      </w:r>
      <w:r w:rsidRPr="006E55FE">
        <w:rPr>
          <w:rFonts w:ascii="Unistra A" w:hAnsi="Unistra A"/>
          <w:b/>
          <w:sz w:val="24"/>
        </w:rPr>
        <w:t> jours</w:t>
      </w:r>
      <w:r w:rsidRPr="006E55FE">
        <w:rPr>
          <w:rFonts w:ascii="Unistra A" w:hAnsi="Unistra A"/>
          <w:sz w:val="24"/>
        </w:rPr>
        <w:t xml:space="preserve"> à compter de la date limite de réception des offres fixée par le règlement de la consultation. </w:t>
      </w:r>
    </w:p>
    <w:p w14:paraId="52C0E900" w14:textId="77777777" w:rsidR="00A17A61" w:rsidRPr="006E55FE" w:rsidRDefault="00A17A61" w:rsidP="00A17A61">
      <w:pPr>
        <w:keepLines/>
        <w:tabs>
          <w:tab w:val="left" w:pos="567"/>
          <w:tab w:val="left" w:pos="851"/>
          <w:tab w:val="left" w:pos="1134"/>
        </w:tabs>
        <w:jc w:val="both"/>
        <w:rPr>
          <w:rFonts w:ascii="Unistra A" w:hAnsi="Unistra A"/>
          <w:sz w:val="24"/>
        </w:rPr>
      </w:pPr>
      <w:r w:rsidRPr="006E55FE">
        <w:rPr>
          <w:rFonts w:ascii="Unistra A" w:hAnsi="Unistra A"/>
          <w:sz w:val="24"/>
        </w:rPr>
        <w:t xml:space="preserve"> </w:t>
      </w:r>
    </w:p>
    <w:p w14:paraId="4DB7922C" w14:textId="77777777" w:rsidR="00A17A61" w:rsidRPr="006E55FE" w:rsidRDefault="00A17A61" w:rsidP="00A17A61">
      <w:pPr>
        <w:keepLines/>
        <w:tabs>
          <w:tab w:val="left" w:pos="567"/>
          <w:tab w:val="left" w:pos="851"/>
          <w:tab w:val="left" w:pos="1134"/>
        </w:tabs>
        <w:jc w:val="both"/>
        <w:rPr>
          <w:rFonts w:ascii="Unistra A" w:hAnsi="Unistra A" w:cs="Arial"/>
          <w:sz w:val="24"/>
        </w:rPr>
      </w:pPr>
      <w:del w:id="10" w:author="Ayhan Ciplak" w:date="2025-06-25T13:29:00Z">
        <w:r w:rsidRPr="006E55FE" w:rsidDel="0097417F">
          <w:rPr>
            <w:rFonts w:ascii="Unistra A" w:hAnsi="Unistra A"/>
            <w:sz w:val="24"/>
          </w:rPr>
          <w:delText xml:space="preserve"> </w:delText>
        </w:r>
      </w:del>
      <w:del w:id="11" w:author="Ayhan Ciplak" w:date="2025-06-25T13:30:00Z">
        <w:r w:rsidRPr="006E55FE" w:rsidDel="0097417F">
          <w:rPr>
            <w:rFonts w:ascii="Unistra A" w:hAnsi="Unistra A"/>
            <w:sz w:val="24"/>
          </w:rPr>
          <w:delText xml:space="preserve">     </w:delText>
        </w:r>
      </w:del>
      <w:r w:rsidRPr="006E55FE">
        <w:rPr>
          <w:rFonts w:ascii="Unistra A" w:hAnsi="Unistra A" w:cs="Arial"/>
          <w:sz w:val="24"/>
        </w:rPr>
        <w:t xml:space="preserve">Le délai de validité de chaque bon de commande est fixé à </w:t>
      </w:r>
      <w:r w:rsidRPr="006E55FE">
        <w:rPr>
          <w:rFonts w:ascii="Unistra A" w:hAnsi="Unistra A" w:cs="Arial"/>
          <w:b/>
          <w:sz w:val="24"/>
        </w:rPr>
        <w:t>90 jours</w:t>
      </w:r>
      <w:r w:rsidRPr="006E55FE">
        <w:rPr>
          <w:rFonts w:ascii="Unistra A" w:hAnsi="Unistra A" w:cs="Arial"/>
          <w:sz w:val="24"/>
        </w:rPr>
        <w:t xml:space="preserve"> à compter de la date d’envoi du bon de commande. </w:t>
      </w:r>
    </w:p>
    <w:p w14:paraId="166F6E6A" w14:textId="77777777" w:rsidR="00D149E0" w:rsidRPr="006E55FE" w:rsidRDefault="00D149E0" w:rsidP="00A17A61">
      <w:pPr>
        <w:keepLines/>
        <w:tabs>
          <w:tab w:val="left" w:pos="567"/>
          <w:tab w:val="left" w:pos="851"/>
          <w:tab w:val="left" w:pos="1134"/>
        </w:tabs>
        <w:jc w:val="both"/>
        <w:rPr>
          <w:rFonts w:ascii="Unistra A" w:hAnsi="Unistra A" w:cs="Arial"/>
          <w:sz w:val="24"/>
        </w:rPr>
      </w:pPr>
    </w:p>
    <w:p w14:paraId="4BEB9679" w14:textId="77777777" w:rsidR="004E0C11" w:rsidRPr="006E55FE" w:rsidRDefault="004E0C11">
      <w:pPr>
        <w:pStyle w:val="Titre1"/>
        <w:rPr>
          <w:rFonts w:ascii="Unistra A" w:hAnsi="Unistra A"/>
          <w:sz w:val="28"/>
        </w:rPr>
      </w:pPr>
      <w:bookmarkStart w:id="12" w:name="_Toc201752142"/>
      <w:r w:rsidRPr="006E55FE">
        <w:rPr>
          <w:rFonts w:ascii="Unistra A" w:hAnsi="Unistra A"/>
          <w:sz w:val="28"/>
        </w:rPr>
        <w:t>Article 2 : Prix</w:t>
      </w:r>
      <w:bookmarkEnd w:id="12"/>
    </w:p>
    <w:p w14:paraId="27F8821D" w14:textId="77777777" w:rsidR="00D149E0" w:rsidRPr="006E55FE" w:rsidRDefault="00D149E0" w:rsidP="00D149E0">
      <w:pPr>
        <w:pStyle w:val="Normal1"/>
        <w:ind w:firstLine="0"/>
        <w:rPr>
          <w:rFonts w:ascii="Unistra A" w:hAnsi="Unistra A"/>
          <w:sz w:val="24"/>
        </w:rPr>
      </w:pPr>
      <w:r w:rsidRPr="006E55FE">
        <w:rPr>
          <w:rFonts w:ascii="Unistra A" w:hAnsi="Unistra A"/>
          <w:sz w:val="24"/>
        </w:rPr>
        <w:t>Les travaux ne sont pas divisés en tranche.</w:t>
      </w:r>
    </w:p>
    <w:p w14:paraId="03A46A6E" w14:textId="77777777" w:rsidR="00D149E0" w:rsidRPr="006E55FE" w:rsidDel="0097417F" w:rsidRDefault="00D149E0">
      <w:pPr>
        <w:pStyle w:val="Normal1"/>
        <w:ind w:firstLine="0"/>
        <w:rPr>
          <w:del w:id="13" w:author="Ayhan Ciplak" w:date="2025-06-25T13:30:00Z"/>
          <w:rFonts w:ascii="Unistra A" w:hAnsi="Unistra A"/>
          <w:sz w:val="24"/>
        </w:rPr>
        <w:pPrChange w:id="14" w:author="Ayhan Ciplak" w:date="2025-06-25T13:30:00Z">
          <w:pPr>
            <w:pStyle w:val="Normal1"/>
          </w:pPr>
        </w:pPrChange>
      </w:pPr>
    </w:p>
    <w:p w14:paraId="5593B3E9" w14:textId="77777777" w:rsidR="00D149E0" w:rsidRPr="00AC5AFB" w:rsidRDefault="00D149E0" w:rsidP="00D149E0">
      <w:pPr>
        <w:keepLines/>
        <w:tabs>
          <w:tab w:val="left" w:pos="567"/>
          <w:tab w:val="left" w:pos="851"/>
          <w:tab w:val="left" w:pos="1134"/>
        </w:tabs>
        <w:jc w:val="both"/>
        <w:rPr>
          <w:rFonts w:ascii="Unistra A" w:hAnsi="Unistra A"/>
          <w:sz w:val="24"/>
        </w:rPr>
      </w:pPr>
      <w:r w:rsidRPr="006E55FE">
        <w:rPr>
          <w:rFonts w:ascii="Unistra A" w:hAnsi="Unistra A"/>
          <w:sz w:val="24"/>
        </w:rPr>
        <w:t xml:space="preserve">Les prix sont révisables s’agissant des </w:t>
      </w:r>
      <w:r w:rsidR="007157A3" w:rsidRPr="006E55FE">
        <w:rPr>
          <w:rFonts w:ascii="Unistra A" w:hAnsi="Unistra A"/>
          <w:sz w:val="24"/>
        </w:rPr>
        <w:t>positions du Bordereaux de Prix Unitaires (B</w:t>
      </w:r>
      <w:del w:id="15" w:author="Ayhan Ciplak" w:date="2025-06-25T13:30:00Z">
        <w:r w:rsidR="007157A3" w:rsidRPr="006E55FE" w:rsidDel="0097417F">
          <w:rPr>
            <w:rFonts w:ascii="Unistra A" w:hAnsi="Unistra A"/>
            <w:sz w:val="24"/>
          </w:rPr>
          <w:delText>.</w:delText>
        </w:r>
      </w:del>
      <w:r w:rsidR="007157A3" w:rsidRPr="006E55FE">
        <w:rPr>
          <w:rFonts w:ascii="Unistra A" w:hAnsi="Unistra A"/>
          <w:sz w:val="24"/>
        </w:rPr>
        <w:t>P</w:t>
      </w:r>
      <w:del w:id="16" w:author="Ayhan Ciplak" w:date="2025-06-25T13:30:00Z">
        <w:r w:rsidR="007157A3" w:rsidRPr="006E55FE" w:rsidDel="0097417F">
          <w:rPr>
            <w:rFonts w:ascii="Unistra A" w:hAnsi="Unistra A"/>
            <w:sz w:val="24"/>
          </w:rPr>
          <w:delText>.</w:delText>
        </w:r>
      </w:del>
      <w:r w:rsidR="007157A3" w:rsidRPr="006E55FE">
        <w:rPr>
          <w:rFonts w:ascii="Unistra A" w:hAnsi="Unistra A"/>
          <w:sz w:val="24"/>
        </w:rPr>
        <w:t>U</w:t>
      </w:r>
      <w:del w:id="17" w:author="Ayhan Ciplak" w:date="2025-06-25T13:30:00Z">
        <w:r w:rsidR="007157A3" w:rsidRPr="006E55FE" w:rsidDel="0097417F">
          <w:rPr>
            <w:rFonts w:ascii="Unistra A" w:hAnsi="Unistra A"/>
            <w:sz w:val="24"/>
          </w:rPr>
          <w:delText>.</w:delText>
        </w:r>
      </w:del>
      <w:r w:rsidR="007157A3" w:rsidRPr="006E55FE">
        <w:rPr>
          <w:rFonts w:ascii="Unistra A" w:hAnsi="Unistra A"/>
          <w:sz w:val="24"/>
        </w:rPr>
        <w:t>)</w:t>
      </w:r>
      <w:r w:rsidRPr="006E55FE">
        <w:rPr>
          <w:rFonts w:ascii="Unistra A" w:hAnsi="Unistra A" w:cs="Arial"/>
          <w:sz w:val="24"/>
        </w:rPr>
        <w:t>.</w:t>
      </w:r>
    </w:p>
    <w:p w14:paraId="1E69C318" w14:textId="77777777" w:rsidR="00D149E0" w:rsidRPr="006E55FE" w:rsidDel="0097417F" w:rsidRDefault="00D149E0" w:rsidP="00D149E0">
      <w:pPr>
        <w:keepLines/>
        <w:tabs>
          <w:tab w:val="left" w:pos="567"/>
          <w:tab w:val="left" w:pos="851"/>
          <w:tab w:val="left" w:pos="1134"/>
        </w:tabs>
        <w:jc w:val="both"/>
        <w:rPr>
          <w:del w:id="18" w:author="Ayhan Ciplak" w:date="2025-06-25T13:30:00Z"/>
          <w:rFonts w:ascii="Unistra A" w:hAnsi="Unistra A" w:cs="Arial"/>
          <w:sz w:val="24"/>
        </w:rPr>
      </w:pPr>
    </w:p>
    <w:p w14:paraId="5A6E3434" w14:textId="77777777" w:rsidR="00D149E0" w:rsidRPr="006E55FE" w:rsidRDefault="00D149E0" w:rsidP="00D149E0">
      <w:pPr>
        <w:rPr>
          <w:rFonts w:ascii="Unistra A" w:hAnsi="Unistra A"/>
          <w:sz w:val="24"/>
        </w:rPr>
      </w:pPr>
      <w:r w:rsidRPr="006E55FE">
        <w:rPr>
          <w:rFonts w:ascii="Unistra A" w:hAnsi="Unistra A"/>
          <w:sz w:val="24"/>
        </w:rPr>
        <w:t xml:space="preserve">La révision est applicable une fois par an à la date anniversaire du marché. </w:t>
      </w:r>
    </w:p>
    <w:p w14:paraId="50D5897A" w14:textId="77777777" w:rsidR="00D149E0" w:rsidRPr="006E55FE" w:rsidDel="0097417F" w:rsidRDefault="00D149E0" w:rsidP="00D149E0">
      <w:pPr>
        <w:rPr>
          <w:del w:id="19" w:author="Ayhan Ciplak" w:date="2025-06-25T13:30:00Z"/>
          <w:rFonts w:ascii="Unistra A" w:hAnsi="Unistra A"/>
          <w:sz w:val="24"/>
        </w:rPr>
      </w:pPr>
    </w:p>
    <w:p w14:paraId="2B07FE50" w14:textId="77777777" w:rsidR="00D149E0" w:rsidRPr="006E55FE" w:rsidRDefault="00D149E0" w:rsidP="00D149E0">
      <w:pPr>
        <w:keepLines/>
        <w:tabs>
          <w:tab w:val="left" w:pos="567"/>
          <w:tab w:val="left" w:pos="851"/>
          <w:tab w:val="left" w:pos="1134"/>
        </w:tabs>
        <w:jc w:val="both"/>
        <w:rPr>
          <w:rFonts w:ascii="Unistra A" w:hAnsi="Unistra A" w:cs="Arial"/>
          <w:sz w:val="24"/>
        </w:rPr>
      </w:pPr>
      <w:r w:rsidRPr="006E55FE">
        <w:rPr>
          <w:rFonts w:ascii="Unistra A" w:hAnsi="Unistra A" w:cs="Arial"/>
          <w:sz w:val="24"/>
        </w:rPr>
        <w:t xml:space="preserve">Les prix sont fermes </w:t>
      </w:r>
      <w:smartTag w:uri="urn:schemas-microsoft-com:office:smarttags" w:element="PersonName">
        <w:smartTagPr>
          <w:attr w:name="ProductID" w:val="LA PREMIERE ANNEE"/>
        </w:smartTagPr>
        <w:r w:rsidRPr="006E55FE">
          <w:rPr>
            <w:rFonts w:ascii="Unistra A" w:hAnsi="Unistra A" w:cs="Arial"/>
            <w:sz w:val="24"/>
          </w:rPr>
          <w:t>la première année</w:t>
        </w:r>
      </w:smartTag>
      <w:r w:rsidRPr="006E55FE">
        <w:rPr>
          <w:rFonts w:ascii="Unistra A" w:hAnsi="Unistra A" w:cs="Arial"/>
          <w:sz w:val="24"/>
        </w:rPr>
        <w:t xml:space="preserve"> du marché.</w:t>
      </w:r>
    </w:p>
    <w:p w14:paraId="6CB4199A" w14:textId="77777777" w:rsidR="00120829" w:rsidRPr="006E55FE" w:rsidDel="0097417F" w:rsidRDefault="00120829" w:rsidP="00D149E0">
      <w:pPr>
        <w:pStyle w:val="Normal1"/>
        <w:ind w:firstLine="0"/>
        <w:rPr>
          <w:del w:id="20" w:author="Ayhan Ciplak" w:date="2025-06-25T13:30:00Z"/>
          <w:rFonts w:ascii="Unistra A" w:hAnsi="Unistra A"/>
          <w:sz w:val="24"/>
        </w:rPr>
      </w:pPr>
      <w:del w:id="21" w:author="Ayhan Ciplak" w:date="2025-06-25T13:30:00Z">
        <w:r w:rsidRPr="006E55FE" w:rsidDel="0097417F">
          <w:rPr>
            <w:rFonts w:ascii="Unistra A" w:hAnsi="Unistra A"/>
            <w:sz w:val="24"/>
          </w:rPr>
          <w:tab/>
        </w:r>
      </w:del>
    </w:p>
    <w:p w14:paraId="54472147" w14:textId="77777777" w:rsidR="00120829" w:rsidRPr="006E55FE" w:rsidRDefault="00120829">
      <w:pPr>
        <w:pStyle w:val="Normal1"/>
        <w:ind w:firstLine="0"/>
        <w:rPr>
          <w:rFonts w:ascii="Unistra A" w:hAnsi="Unistra A"/>
          <w:sz w:val="24"/>
        </w:rPr>
        <w:pPrChange w:id="22" w:author="Ayhan Ciplak" w:date="2025-06-25T13:30:00Z">
          <w:pPr>
            <w:keepLines/>
            <w:tabs>
              <w:tab w:val="left" w:pos="284"/>
              <w:tab w:val="left" w:pos="567"/>
              <w:tab w:val="left" w:pos="851"/>
            </w:tabs>
            <w:jc w:val="both"/>
          </w:pPr>
        </w:pPrChange>
      </w:pPr>
      <w:r w:rsidRPr="006E55FE">
        <w:rPr>
          <w:rFonts w:ascii="Unistra A" w:hAnsi="Unistra A"/>
          <w:sz w:val="24"/>
        </w:rPr>
        <w:t>Aucune variante ni prestation supplémentaire ou alternative n’est autorisée.</w:t>
      </w:r>
    </w:p>
    <w:p w14:paraId="47D49635" w14:textId="77777777" w:rsidR="00120829" w:rsidRPr="006E55FE" w:rsidRDefault="00120829" w:rsidP="00120829">
      <w:pPr>
        <w:keepLines/>
        <w:tabs>
          <w:tab w:val="left" w:pos="284"/>
          <w:tab w:val="left" w:pos="567"/>
          <w:tab w:val="left" w:pos="851"/>
        </w:tabs>
        <w:jc w:val="both"/>
        <w:rPr>
          <w:rFonts w:ascii="Unistra A" w:hAnsi="Unistra A"/>
          <w:sz w:val="24"/>
        </w:rPr>
      </w:pPr>
    </w:p>
    <w:p w14:paraId="41933AEF" w14:textId="77777777" w:rsidR="00120829" w:rsidRPr="006E55FE" w:rsidRDefault="00120829" w:rsidP="00120829">
      <w:pPr>
        <w:keepLines/>
        <w:tabs>
          <w:tab w:val="left" w:pos="284"/>
          <w:tab w:val="left" w:pos="567"/>
          <w:tab w:val="left" w:pos="851"/>
        </w:tabs>
        <w:jc w:val="both"/>
        <w:rPr>
          <w:rFonts w:ascii="Unistra A" w:hAnsi="Unistra A"/>
          <w:sz w:val="24"/>
          <w:u w:val="single"/>
        </w:rPr>
      </w:pPr>
      <w:r w:rsidRPr="006E55FE">
        <w:rPr>
          <w:rFonts w:ascii="Unistra A" w:hAnsi="Unistra A"/>
          <w:sz w:val="24"/>
          <w:u w:val="single"/>
        </w:rPr>
        <w:t>Décomposition du prix :</w:t>
      </w:r>
    </w:p>
    <w:p w14:paraId="4848A7D5" w14:textId="77777777" w:rsidR="00120829" w:rsidRPr="006E55FE" w:rsidRDefault="00120829" w:rsidP="00120829">
      <w:pPr>
        <w:keepLines/>
        <w:tabs>
          <w:tab w:val="left" w:pos="284"/>
          <w:tab w:val="left" w:pos="567"/>
          <w:tab w:val="left" w:pos="851"/>
        </w:tabs>
        <w:jc w:val="both"/>
        <w:rPr>
          <w:rFonts w:ascii="Unistra A" w:hAnsi="Unistra A"/>
          <w:sz w:val="24"/>
        </w:rPr>
      </w:pPr>
      <w:r w:rsidRPr="006E55FE">
        <w:rPr>
          <w:rFonts w:ascii="Unistra A" w:hAnsi="Unistra A"/>
          <w:sz w:val="24"/>
        </w:rPr>
        <w:t xml:space="preserve">Tous les travaux sont recensés dans le bordereau des prix </w:t>
      </w:r>
    </w:p>
    <w:p w14:paraId="265B7B62" w14:textId="77777777" w:rsidR="00120829" w:rsidRPr="006E55FE" w:rsidRDefault="00120829" w:rsidP="00120829">
      <w:pPr>
        <w:keepLines/>
        <w:tabs>
          <w:tab w:val="left" w:pos="284"/>
          <w:tab w:val="left" w:pos="567"/>
          <w:tab w:val="left" w:pos="851"/>
        </w:tabs>
        <w:jc w:val="both"/>
        <w:rPr>
          <w:rFonts w:ascii="Unistra A" w:hAnsi="Unistra A"/>
          <w:sz w:val="24"/>
        </w:rPr>
      </w:pPr>
    </w:p>
    <w:p w14:paraId="1E9932C0" w14:textId="77777777" w:rsidR="00120829" w:rsidRPr="006E55FE" w:rsidRDefault="00120829">
      <w:pPr>
        <w:keepLines/>
        <w:tabs>
          <w:tab w:val="left" w:pos="284"/>
          <w:tab w:val="left" w:pos="567"/>
          <w:tab w:val="left" w:pos="851"/>
        </w:tabs>
        <w:jc w:val="both"/>
        <w:rPr>
          <w:rFonts w:ascii="Unistra A" w:hAnsi="Unistra A"/>
          <w:sz w:val="24"/>
        </w:rPr>
        <w:pPrChange w:id="23" w:author="Ayhan Ciplak" w:date="2025-06-25T13:30:00Z">
          <w:pPr>
            <w:keepLines/>
            <w:tabs>
              <w:tab w:val="left" w:pos="284"/>
              <w:tab w:val="left" w:pos="567"/>
              <w:tab w:val="left" w:pos="851"/>
            </w:tabs>
            <w:ind w:left="360"/>
            <w:jc w:val="both"/>
          </w:pPr>
        </w:pPrChange>
      </w:pPr>
      <w:r w:rsidRPr="006E55FE">
        <w:rPr>
          <w:rFonts w:ascii="Unistra A" w:hAnsi="Unistra A"/>
          <w:sz w:val="24"/>
          <w:u w:val="single"/>
        </w:rPr>
        <w:t>Remarques</w:t>
      </w:r>
      <w:r w:rsidRPr="006E55FE">
        <w:rPr>
          <w:rFonts w:ascii="Unistra A" w:hAnsi="Unistra A"/>
          <w:sz w:val="24"/>
        </w:rPr>
        <w:t xml:space="preserve"> : les factures font apparaître : </w:t>
      </w:r>
    </w:p>
    <w:p w14:paraId="763CA28C" w14:textId="77777777" w:rsidR="00120829" w:rsidRPr="006E55FE" w:rsidRDefault="00120829" w:rsidP="00120829">
      <w:pPr>
        <w:keepLines/>
        <w:numPr>
          <w:ilvl w:val="0"/>
          <w:numId w:val="30"/>
        </w:numPr>
        <w:tabs>
          <w:tab w:val="left" w:pos="284"/>
          <w:tab w:val="left" w:pos="567"/>
          <w:tab w:val="left" w:pos="851"/>
        </w:tabs>
        <w:jc w:val="both"/>
        <w:rPr>
          <w:rFonts w:ascii="Unistra A" w:hAnsi="Unistra A"/>
          <w:sz w:val="24"/>
        </w:rPr>
      </w:pPr>
      <w:r w:rsidRPr="006E55FE">
        <w:rPr>
          <w:rFonts w:ascii="Unistra A" w:hAnsi="Unistra A"/>
          <w:sz w:val="24"/>
        </w:rPr>
        <w:t>les travaux sur descriptif à prix unitaire avec les numéros des positions, et leur éventuelle majoration s’il y a lieu</w:t>
      </w:r>
    </w:p>
    <w:p w14:paraId="0F34DAE9" w14:textId="77777777" w:rsidR="00120829" w:rsidRPr="006E55FE" w:rsidRDefault="00120829" w:rsidP="00120829">
      <w:pPr>
        <w:keepLines/>
        <w:tabs>
          <w:tab w:val="left" w:pos="284"/>
          <w:tab w:val="left" w:pos="567"/>
          <w:tab w:val="left" w:pos="851"/>
        </w:tabs>
        <w:ind w:left="360"/>
        <w:jc w:val="both"/>
        <w:rPr>
          <w:rFonts w:ascii="Unistra A" w:hAnsi="Unistra A"/>
          <w:sz w:val="24"/>
        </w:rPr>
      </w:pPr>
      <w:r w:rsidRPr="006E55FE">
        <w:rPr>
          <w:rFonts w:ascii="Unistra A" w:hAnsi="Unistra A"/>
          <w:sz w:val="24"/>
        </w:rPr>
        <w:t>Si les travaux ont fait l’objet d’un devis préalable et si le montant résultant des feuilles d’attachement est inférieur au montant du devis, le titulaire devra rectifier le montant définitif de la facture en conséquence.</w:t>
      </w:r>
    </w:p>
    <w:p w14:paraId="79BECE78" w14:textId="77777777" w:rsidR="00120829" w:rsidRPr="006E55FE" w:rsidRDefault="00120829" w:rsidP="00120829">
      <w:pPr>
        <w:keepLines/>
        <w:tabs>
          <w:tab w:val="left" w:pos="284"/>
          <w:tab w:val="left" w:pos="567"/>
          <w:tab w:val="left" w:pos="851"/>
        </w:tabs>
        <w:ind w:left="360"/>
        <w:jc w:val="both"/>
        <w:rPr>
          <w:rFonts w:ascii="Unistra A" w:hAnsi="Unistra A"/>
          <w:b/>
          <w:sz w:val="24"/>
        </w:rPr>
      </w:pPr>
    </w:p>
    <w:p w14:paraId="2803C9C8" w14:textId="77777777" w:rsidR="00120829" w:rsidRPr="006E55FE" w:rsidDel="0097417F" w:rsidRDefault="00120829" w:rsidP="00120829">
      <w:pPr>
        <w:keepLines/>
        <w:tabs>
          <w:tab w:val="left" w:pos="284"/>
          <w:tab w:val="left" w:pos="567"/>
          <w:tab w:val="left" w:pos="851"/>
        </w:tabs>
        <w:jc w:val="both"/>
        <w:rPr>
          <w:del w:id="24" w:author="Ayhan Ciplak" w:date="2025-06-25T13:30:00Z"/>
          <w:rFonts w:ascii="Unistra A" w:hAnsi="Unistra A"/>
          <w:sz w:val="24"/>
        </w:rPr>
      </w:pPr>
    </w:p>
    <w:p w14:paraId="3460BE9F" w14:textId="77777777" w:rsidR="00120829" w:rsidRPr="006E55FE" w:rsidRDefault="00120829" w:rsidP="00120829">
      <w:pPr>
        <w:keepLines/>
        <w:tabs>
          <w:tab w:val="left" w:pos="284"/>
          <w:tab w:val="left" w:pos="567"/>
          <w:tab w:val="left" w:pos="851"/>
        </w:tabs>
        <w:jc w:val="both"/>
        <w:rPr>
          <w:rFonts w:ascii="Unistra A" w:hAnsi="Unistra A"/>
          <w:sz w:val="24"/>
          <w:u w:val="single"/>
        </w:rPr>
      </w:pPr>
      <w:r w:rsidRPr="006E55FE">
        <w:rPr>
          <w:rFonts w:ascii="Unistra A" w:hAnsi="Unistra A"/>
          <w:sz w:val="24"/>
          <w:u w:val="single"/>
        </w:rPr>
        <w:t xml:space="preserve">Contenu du prix : </w:t>
      </w:r>
    </w:p>
    <w:p w14:paraId="7E7D9FBE" w14:textId="77777777" w:rsidR="00120829" w:rsidRPr="006E55FE" w:rsidDel="0097417F" w:rsidRDefault="00120829" w:rsidP="00120829">
      <w:pPr>
        <w:keepLines/>
        <w:tabs>
          <w:tab w:val="left" w:pos="284"/>
          <w:tab w:val="left" w:pos="567"/>
          <w:tab w:val="left" w:pos="851"/>
        </w:tabs>
        <w:jc w:val="both"/>
        <w:rPr>
          <w:del w:id="25" w:author="Ayhan Ciplak" w:date="2025-06-25T13:31:00Z"/>
          <w:rFonts w:ascii="Unistra A" w:hAnsi="Unistra A"/>
          <w:sz w:val="24"/>
          <w:u w:val="single"/>
        </w:rPr>
      </w:pPr>
    </w:p>
    <w:p w14:paraId="34662EE4" w14:textId="77777777" w:rsidR="00120829" w:rsidRPr="006E55FE" w:rsidRDefault="00120829" w:rsidP="00120829">
      <w:pPr>
        <w:keepLines/>
        <w:tabs>
          <w:tab w:val="left" w:pos="284"/>
          <w:tab w:val="left" w:pos="567"/>
          <w:tab w:val="left" w:pos="851"/>
        </w:tabs>
        <w:jc w:val="both"/>
        <w:rPr>
          <w:rFonts w:ascii="Unistra A" w:hAnsi="Unistra A"/>
          <w:sz w:val="24"/>
        </w:rPr>
      </w:pPr>
      <w:r w:rsidRPr="006E55FE">
        <w:rPr>
          <w:rFonts w:ascii="Unistra A" w:hAnsi="Unistra A"/>
          <w:sz w:val="24"/>
        </w:rPr>
        <w:t>Le coût des travaux comprend toutes les dispositions pour des réalisations exécutées dans les règles de l’art et conformément aux DTU et normes en vigueur.</w:t>
      </w:r>
    </w:p>
    <w:p w14:paraId="4F21A5D6" w14:textId="77777777" w:rsidR="0044659E" w:rsidRPr="006E55FE" w:rsidRDefault="0044659E" w:rsidP="00120829">
      <w:pPr>
        <w:keepLines/>
        <w:tabs>
          <w:tab w:val="left" w:pos="284"/>
          <w:tab w:val="left" w:pos="567"/>
          <w:tab w:val="left" w:pos="851"/>
        </w:tabs>
        <w:jc w:val="both"/>
        <w:rPr>
          <w:rFonts w:ascii="Unistra A" w:hAnsi="Unistra A"/>
          <w:sz w:val="24"/>
        </w:rPr>
      </w:pPr>
    </w:p>
    <w:p w14:paraId="58E3E7BF"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 xml:space="preserve">Chaque bon de commande précisera : </w:t>
      </w:r>
    </w:p>
    <w:p w14:paraId="3A3E5E88" w14:textId="77777777" w:rsidR="0044659E" w:rsidRPr="006E55FE" w:rsidDel="0097417F" w:rsidRDefault="0044659E" w:rsidP="0044659E">
      <w:pPr>
        <w:keepLines/>
        <w:tabs>
          <w:tab w:val="left" w:pos="284"/>
          <w:tab w:val="left" w:pos="567"/>
          <w:tab w:val="left" w:pos="851"/>
        </w:tabs>
        <w:jc w:val="both"/>
        <w:rPr>
          <w:del w:id="26" w:author="Ayhan Ciplak" w:date="2025-06-25T13:31:00Z"/>
          <w:rFonts w:ascii="Unistra A" w:hAnsi="Unistra A"/>
          <w:sz w:val="24"/>
        </w:rPr>
      </w:pPr>
    </w:p>
    <w:p w14:paraId="05BD6093"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 nom ou la raison sociale du titulaire ;</w:t>
      </w:r>
    </w:p>
    <w:p w14:paraId="4D2EA0B9"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 date et le numéro du marché ;</w:t>
      </w:r>
    </w:p>
    <w:p w14:paraId="10D8B153"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 date et le numéro du bon de commande ;</w:t>
      </w:r>
    </w:p>
    <w:p w14:paraId="64178801"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 nature et la description des travaux à réaliser ;</w:t>
      </w:r>
    </w:p>
    <w:p w14:paraId="75C979CF"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les délais d’exécution (date de début et de fin) ;</w:t>
      </w:r>
    </w:p>
    <w:p w14:paraId="4D52E62C"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les lieux d’exécution des travaux ;</w:t>
      </w:r>
    </w:p>
    <w:p w14:paraId="0054F616"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 montant du bon de commande ;</w:t>
      </w:r>
    </w:p>
    <w:p w14:paraId="56716423"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les délais laissés le cas échéant aux titulaires pour formuler leurs observations</w:t>
      </w:r>
    </w:p>
    <w:p w14:paraId="571B6AC2"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l’adresse de la composante ayant émis le bon de commande (adresse de facturation)</w:t>
      </w:r>
    </w:p>
    <w:p w14:paraId="51DB66BF" w14:textId="77777777" w:rsidR="00120829" w:rsidRPr="006E55FE" w:rsidRDefault="00120829" w:rsidP="00A93C82">
      <w:pPr>
        <w:pStyle w:val="Normal1"/>
        <w:rPr>
          <w:rFonts w:ascii="Unistra A" w:hAnsi="Unistra A"/>
          <w:sz w:val="24"/>
        </w:rPr>
      </w:pPr>
    </w:p>
    <w:p w14:paraId="69019828" w14:textId="77777777" w:rsidR="0044659E" w:rsidRPr="006E55FE" w:rsidRDefault="0044659E" w:rsidP="008244C3">
      <w:pPr>
        <w:pStyle w:val="Normal1"/>
        <w:ind w:firstLine="0"/>
        <w:rPr>
          <w:rFonts w:ascii="Unistra A" w:hAnsi="Unistra A"/>
          <w:sz w:val="24"/>
        </w:rPr>
      </w:pPr>
    </w:p>
    <w:p w14:paraId="7D373083" w14:textId="77777777" w:rsidR="00E27A06" w:rsidRPr="006E55FE" w:rsidRDefault="00E27A06" w:rsidP="00FB2273">
      <w:pPr>
        <w:pStyle w:val="Normal1"/>
        <w:rPr>
          <w:rFonts w:ascii="Unistra A" w:hAnsi="Unistra A"/>
          <w:sz w:val="24"/>
        </w:rPr>
      </w:pPr>
    </w:p>
    <w:p w14:paraId="494D06B4" w14:textId="77777777" w:rsidR="004E0C11" w:rsidRPr="006E55FE" w:rsidRDefault="004E0C11" w:rsidP="00FB2273">
      <w:pPr>
        <w:pStyle w:val="Normal1"/>
        <w:rPr>
          <w:rFonts w:ascii="Unistra A" w:hAnsi="Unistra A"/>
          <w:sz w:val="24"/>
        </w:rPr>
      </w:pPr>
      <w:r w:rsidRPr="006E55FE">
        <w:rPr>
          <w:rFonts w:ascii="Unistra A" w:hAnsi="Unistra A"/>
          <w:sz w:val="24"/>
        </w:rPr>
        <w:t>Déclaration de sous-traitance au moment de l’offre :</w:t>
      </w:r>
    </w:p>
    <w:p w14:paraId="2B06FDA2" w14:textId="77777777" w:rsidR="004E0C11" w:rsidRPr="006E55FE" w:rsidDel="001C1969" w:rsidRDefault="004E0C11" w:rsidP="00FB2273">
      <w:pPr>
        <w:pStyle w:val="Normal1"/>
        <w:rPr>
          <w:del w:id="27" w:author="Ayhan Ciplak" w:date="2025-06-25T13:40:00Z"/>
          <w:rFonts w:ascii="Unistra A" w:hAnsi="Unistra A"/>
          <w:sz w:val="24"/>
        </w:rPr>
      </w:pPr>
    </w:p>
    <w:p w14:paraId="463D0C50" w14:textId="77777777" w:rsidR="004E0C11" w:rsidRPr="006E55FE" w:rsidRDefault="004E0C11" w:rsidP="004E0C11">
      <w:pPr>
        <w:pStyle w:val="Normal1"/>
        <w:numPr>
          <w:ilvl w:val="0"/>
          <w:numId w:val="19"/>
        </w:numPr>
        <w:ind w:left="851"/>
        <w:rPr>
          <w:rFonts w:ascii="Unistra A" w:hAnsi="Unistra A"/>
          <w:sz w:val="24"/>
        </w:rPr>
      </w:pPr>
      <w:r w:rsidRPr="006E55FE">
        <w:rPr>
          <w:rFonts w:ascii="Unistra A" w:hAnsi="Unistra A"/>
          <w:sz w:val="24"/>
        </w:rPr>
        <w:t xml:space="preserve">Le ou les actes spéciaux de sous-traitance nº.......... annexé(s) à l’acte d’engagement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w:t>
      </w:r>
      <w:r w:rsidR="00714368" w:rsidRPr="006E55FE">
        <w:rPr>
          <w:rFonts w:ascii="Unistra A" w:hAnsi="Unistra A"/>
          <w:sz w:val="24"/>
        </w:rPr>
        <w:t>constituent</w:t>
      </w:r>
      <w:r w:rsidRPr="006E55FE">
        <w:rPr>
          <w:rFonts w:ascii="Unistra A" w:hAnsi="Unistra A"/>
          <w:sz w:val="24"/>
        </w:rPr>
        <w:t xml:space="preserve"> le montant maximal de la créance que le sous-traitant concerné pourra présenter en nantissement ou céder.</w:t>
      </w:r>
    </w:p>
    <w:p w14:paraId="2F0E3873" w14:textId="77777777" w:rsidR="004E0C11" w:rsidRPr="006E55FE" w:rsidRDefault="004E0C11" w:rsidP="00FB2273">
      <w:pPr>
        <w:pStyle w:val="Normal1"/>
        <w:rPr>
          <w:rFonts w:ascii="Unistra A" w:hAnsi="Unistra A"/>
          <w:sz w:val="24"/>
        </w:rPr>
      </w:pPr>
    </w:p>
    <w:p w14:paraId="4F985005" w14:textId="77777777" w:rsidR="004E0C11" w:rsidRPr="006E55FE" w:rsidRDefault="004E0C11" w:rsidP="004E0C11">
      <w:pPr>
        <w:pStyle w:val="Normal1"/>
        <w:numPr>
          <w:ilvl w:val="0"/>
          <w:numId w:val="20"/>
        </w:numPr>
        <w:ind w:left="851"/>
        <w:rPr>
          <w:rFonts w:ascii="Unistra A" w:hAnsi="Unistra A"/>
          <w:sz w:val="24"/>
        </w:rPr>
      </w:pPr>
      <w:r w:rsidRPr="006E55FE">
        <w:rPr>
          <w:rFonts w:ascii="Unistra A" w:hAnsi="Unistra A"/>
          <w:sz w:val="24"/>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2142AB28" w14:textId="77777777" w:rsidR="004E0C11" w:rsidRPr="006E55FE" w:rsidRDefault="004E0C11" w:rsidP="00FB2273">
      <w:pPr>
        <w:pStyle w:val="Normal1"/>
        <w:rPr>
          <w:rFonts w:ascii="Unistra A" w:hAnsi="Unistra A"/>
          <w:sz w:val="24"/>
        </w:rPr>
      </w:pPr>
    </w:p>
    <w:p w14:paraId="15ACE11F" w14:textId="77777777" w:rsidR="004E0C11" w:rsidRPr="006E55FE" w:rsidRDefault="004E0C11" w:rsidP="004E0C11">
      <w:pPr>
        <w:pStyle w:val="Normal1"/>
        <w:numPr>
          <w:ilvl w:val="0"/>
          <w:numId w:val="21"/>
        </w:numPr>
        <w:ind w:left="851"/>
        <w:rPr>
          <w:rFonts w:ascii="Unistra A" w:hAnsi="Unistra A"/>
          <w:sz w:val="24"/>
        </w:rPr>
      </w:pPr>
      <w:r w:rsidRPr="006E55FE">
        <w:rPr>
          <w:rFonts w:ascii="Unistra A" w:hAnsi="Unistra A"/>
          <w:sz w:val="24"/>
        </w:rPr>
        <w:t>Le montant total des prestations que l’on envisage de sous-traiter conformément à ces actes spéciaux de sous-traitance est de :</w:t>
      </w:r>
    </w:p>
    <w:p w14:paraId="24450F98" w14:textId="77777777" w:rsidR="00714368" w:rsidRPr="006E55FE" w:rsidRDefault="00714368" w:rsidP="00714368">
      <w:pPr>
        <w:pStyle w:val="Normal1"/>
        <w:ind w:left="567" w:firstLine="0"/>
        <w:rPr>
          <w:rFonts w:ascii="Unistra A" w:hAnsi="Unistra A"/>
          <w:sz w:val="24"/>
        </w:rPr>
      </w:pPr>
    </w:p>
    <w:p w14:paraId="08740FF1" w14:textId="77777777" w:rsidR="004E0C11" w:rsidRPr="006E55FE" w:rsidRDefault="004E0C11" w:rsidP="00FB2273">
      <w:pPr>
        <w:pStyle w:val="Normal1"/>
        <w:rPr>
          <w:rFonts w:ascii="Unistra A" w:hAnsi="Unistra A"/>
          <w:sz w:val="24"/>
        </w:rPr>
      </w:pPr>
      <w:r w:rsidRPr="006E55FE">
        <w:rPr>
          <w:rFonts w:ascii="Unistra A" w:hAnsi="Unistra A"/>
          <w:sz w:val="24"/>
        </w:rPr>
        <w:t>Montant hors taxe        : .............................................................. Euros</w:t>
      </w:r>
    </w:p>
    <w:p w14:paraId="67943C3B" w14:textId="77777777" w:rsidR="004E0C11" w:rsidRPr="006E55FE" w:rsidRDefault="004E0C11" w:rsidP="00FB2273">
      <w:pPr>
        <w:pStyle w:val="Normal1"/>
        <w:rPr>
          <w:rFonts w:ascii="Unistra A" w:hAnsi="Unistra A"/>
          <w:sz w:val="24"/>
        </w:rPr>
      </w:pPr>
      <w:r w:rsidRPr="006E55FE">
        <w:rPr>
          <w:rFonts w:ascii="Unistra A" w:hAnsi="Unistra A"/>
          <w:sz w:val="24"/>
        </w:rPr>
        <w:t>TVA (taux de .............. %)    : .................................................... Euros</w:t>
      </w:r>
    </w:p>
    <w:p w14:paraId="3CD79FAA" w14:textId="77777777" w:rsidR="004E0C11" w:rsidRPr="006E55FE" w:rsidRDefault="004E0C11" w:rsidP="00FB2273">
      <w:pPr>
        <w:pStyle w:val="Normal1"/>
        <w:rPr>
          <w:rFonts w:ascii="Unistra A" w:hAnsi="Unistra A"/>
          <w:sz w:val="24"/>
        </w:rPr>
      </w:pPr>
      <w:r w:rsidRPr="006E55FE">
        <w:rPr>
          <w:rFonts w:ascii="Unistra A" w:hAnsi="Unistra A"/>
          <w:sz w:val="24"/>
        </w:rPr>
        <w:t>Montant TTC        : ..................................................................... Euros</w:t>
      </w:r>
    </w:p>
    <w:p w14:paraId="37151CBE" w14:textId="77777777" w:rsidR="004E0C11" w:rsidRPr="006E55FE" w:rsidRDefault="004E0C11" w:rsidP="00FB2273">
      <w:pPr>
        <w:pStyle w:val="Normal1"/>
        <w:rPr>
          <w:rFonts w:ascii="Unistra A" w:hAnsi="Unistra A"/>
          <w:sz w:val="24"/>
        </w:rPr>
      </w:pPr>
      <w:r w:rsidRPr="006E55FE">
        <w:rPr>
          <w:rFonts w:ascii="Unistra A" w:hAnsi="Unistra A"/>
          <w:sz w:val="24"/>
        </w:rPr>
        <w:t>Soit en lettres : ................................................................................................................................</w:t>
      </w:r>
    </w:p>
    <w:p w14:paraId="3FFC72A6" w14:textId="77777777" w:rsidR="004E0C11" w:rsidRPr="006E55FE" w:rsidRDefault="004E0C11">
      <w:pPr>
        <w:pStyle w:val="Normal1"/>
        <w:rPr>
          <w:rFonts w:ascii="Unistra A" w:hAnsi="Unistra A"/>
          <w:sz w:val="24"/>
        </w:rPr>
      </w:pPr>
      <w:r w:rsidRPr="006E55FE">
        <w:rPr>
          <w:rFonts w:ascii="Unistra A" w:hAnsi="Unistra A"/>
          <w:sz w:val="24"/>
        </w:rPr>
        <w:t>..........................................................................................................................................................</w:t>
      </w:r>
    </w:p>
    <w:p w14:paraId="52C72B09" w14:textId="77777777" w:rsidR="00D149E0" w:rsidRPr="006E55FE" w:rsidRDefault="00D149E0">
      <w:pPr>
        <w:pStyle w:val="Normal1"/>
        <w:rPr>
          <w:rFonts w:ascii="Unistra A" w:hAnsi="Unistra A"/>
          <w:sz w:val="24"/>
        </w:rPr>
      </w:pPr>
    </w:p>
    <w:p w14:paraId="3DCAE537" w14:textId="77777777" w:rsidR="00D149E0" w:rsidRPr="006E55FE" w:rsidRDefault="00D149E0" w:rsidP="00D149E0">
      <w:pPr>
        <w:pStyle w:val="Normal1"/>
        <w:rPr>
          <w:rFonts w:ascii="Unistra A" w:hAnsi="Unistra A" w:cs="Calibri"/>
          <w:b/>
          <w:sz w:val="24"/>
        </w:rPr>
      </w:pPr>
      <w:r w:rsidRPr="006E55FE">
        <w:rPr>
          <w:rFonts w:ascii="Unistra A" w:hAnsi="Unistra A" w:cs="Calibri"/>
          <w:b/>
          <w:sz w:val="24"/>
        </w:rPr>
        <w:t>La société ou le groupement dont je suis mandataire est une PME</w:t>
      </w:r>
      <w:r w:rsidRPr="006E55FE">
        <w:rPr>
          <w:rStyle w:val="Appelnotedebasdep"/>
          <w:rFonts w:ascii="Unistra A" w:hAnsi="Unistra A" w:cs="Calibri"/>
          <w:b/>
          <w:sz w:val="24"/>
        </w:rPr>
        <w:footnoteReference w:id="5"/>
      </w:r>
      <w:r w:rsidRPr="006E55FE">
        <w:rPr>
          <w:rFonts w:ascii="Unistra A" w:hAnsi="Unistra A" w:cs="Calibri"/>
          <w:b/>
          <w:sz w:val="24"/>
        </w:rPr>
        <w:t> :</w:t>
      </w:r>
    </w:p>
    <w:p w14:paraId="2BC84CDE" w14:textId="77777777" w:rsidR="00D149E0" w:rsidRPr="006E55FE" w:rsidRDefault="00D149E0" w:rsidP="00D149E0">
      <w:pPr>
        <w:pStyle w:val="Normal1"/>
        <w:rPr>
          <w:rFonts w:ascii="Unistra A" w:hAnsi="Unistra A" w:cs="Calibri"/>
          <w:b/>
          <w:sz w:val="24"/>
        </w:rPr>
      </w:pPr>
    </w:p>
    <w:p w14:paraId="3E39AAFA" w14:textId="77777777" w:rsidR="00D149E0" w:rsidRPr="006E55FE" w:rsidRDefault="00D149E0" w:rsidP="00D149E0">
      <w:pPr>
        <w:pStyle w:val="Normal1"/>
        <w:jc w:val="center"/>
        <w:rPr>
          <w:rFonts w:ascii="Unistra A" w:hAnsi="Unistra A" w:cs="Calibri"/>
          <w:sz w:val="24"/>
        </w:rPr>
      </w:pPr>
      <w:r w:rsidRPr="006E55FE">
        <w:rPr>
          <w:rFonts w:ascii="Unistra A" w:hAnsi="Unistra A" w:cs="Calibri"/>
          <w:sz w:val="24"/>
        </w:rPr>
        <w:fldChar w:fldCharType="begin">
          <w:ffData>
            <w:name w:val="Texte1"/>
            <w:enabled w:val="0"/>
            <w:calcOnExit w:val="0"/>
            <w:checkBox>
              <w:sizeAuto/>
              <w:default w:val="0"/>
            </w:checkBox>
          </w:ffData>
        </w:fldChar>
      </w:r>
      <w:r w:rsidRPr="006E55FE">
        <w:rPr>
          <w:rFonts w:ascii="Unistra A" w:hAnsi="Unistra A" w:cs="Calibri"/>
          <w:sz w:val="24"/>
        </w:rPr>
        <w:instrText xml:space="preserve"> FORMCHECKBOX </w:instrText>
      </w:r>
      <w:r w:rsidR="00126FC9">
        <w:rPr>
          <w:rFonts w:ascii="Unistra A" w:hAnsi="Unistra A" w:cs="Calibri"/>
          <w:sz w:val="24"/>
        </w:rPr>
      </w:r>
      <w:r w:rsidR="00126FC9">
        <w:rPr>
          <w:rFonts w:ascii="Unistra A" w:hAnsi="Unistra A" w:cs="Calibri"/>
          <w:sz w:val="24"/>
        </w:rPr>
        <w:fldChar w:fldCharType="separate"/>
      </w:r>
      <w:r w:rsidRPr="006E55FE">
        <w:rPr>
          <w:rFonts w:ascii="Unistra A" w:hAnsi="Unistra A" w:cs="Calibri"/>
          <w:sz w:val="24"/>
        </w:rPr>
        <w:fldChar w:fldCharType="end"/>
      </w:r>
      <w:r w:rsidRPr="006E55FE">
        <w:rPr>
          <w:rFonts w:ascii="Unistra A" w:hAnsi="Unistra A" w:cs="Calibri"/>
          <w:sz w:val="24"/>
        </w:rPr>
        <w:tab/>
        <w:t xml:space="preserve">OUI                                  </w:t>
      </w:r>
      <w:r w:rsidRPr="006E55FE">
        <w:rPr>
          <w:rFonts w:ascii="Unistra A" w:hAnsi="Unistra A" w:cs="Calibri"/>
          <w:sz w:val="24"/>
        </w:rPr>
        <w:fldChar w:fldCharType="begin">
          <w:ffData>
            <w:name w:val="Texte1"/>
            <w:enabled w:val="0"/>
            <w:calcOnExit w:val="0"/>
            <w:checkBox>
              <w:sizeAuto/>
              <w:default w:val="0"/>
            </w:checkBox>
          </w:ffData>
        </w:fldChar>
      </w:r>
      <w:r w:rsidRPr="006E55FE">
        <w:rPr>
          <w:rFonts w:ascii="Unistra A" w:hAnsi="Unistra A" w:cs="Calibri"/>
          <w:sz w:val="24"/>
        </w:rPr>
        <w:instrText xml:space="preserve"> FORMCHECKBOX </w:instrText>
      </w:r>
      <w:r w:rsidR="00126FC9">
        <w:rPr>
          <w:rFonts w:ascii="Unistra A" w:hAnsi="Unistra A" w:cs="Calibri"/>
          <w:sz w:val="24"/>
        </w:rPr>
      </w:r>
      <w:r w:rsidR="00126FC9">
        <w:rPr>
          <w:rFonts w:ascii="Unistra A" w:hAnsi="Unistra A" w:cs="Calibri"/>
          <w:sz w:val="24"/>
        </w:rPr>
        <w:fldChar w:fldCharType="separate"/>
      </w:r>
      <w:r w:rsidRPr="006E55FE">
        <w:rPr>
          <w:rFonts w:ascii="Unistra A" w:hAnsi="Unistra A" w:cs="Calibri"/>
          <w:sz w:val="24"/>
        </w:rPr>
        <w:fldChar w:fldCharType="end"/>
      </w:r>
      <w:r w:rsidRPr="006E55FE">
        <w:rPr>
          <w:rFonts w:ascii="Unistra A" w:hAnsi="Unistra A" w:cs="Calibri"/>
          <w:sz w:val="24"/>
        </w:rPr>
        <w:tab/>
        <w:t>NON</w:t>
      </w:r>
    </w:p>
    <w:p w14:paraId="456119DA" w14:textId="77777777" w:rsidR="00D149E0" w:rsidRPr="006E55FE" w:rsidRDefault="00D149E0" w:rsidP="00D149E0">
      <w:pPr>
        <w:pStyle w:val="Normal1"/>
        <w:jc w:val="center"/>
        <w:rPr>
          <w:rFonts w:ascii="Unistra A" w:hAnsi="Unistra A" w:cs="Calibri"/>
          <w:sz w:val="24"/>
        </w:rPr>
      </w:pPr>
    </w:p>
    <w:p w14:paraId="3929A2A7"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b/>
          <w:sz w:val="24"/>
          <w:u w:val="single"/>
        </w:rPr>
      </w:pPr>
    </w:p>
    <w:p w14:paraId="0D51AE13"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b/>
          <w:sz w:val="24"/>
          <w:u w:val="single"/>
        </w:rPr>
      </w:pPr>
      <w:r w:rsidRPr="006E55FE">
        <w:rPr>
          <w:rFonts w:ascii="Unistra A" w:hAnsi="Unistra A" w:cs="Calibri"/>
          <w:b/>
          <w:sz w:val="24"/>
          <w:u w:val="single"/>
        </w:rPr>
        <w:t xml:space="preserve">Si la société ou le mandataire du groupement est une PME, veuillez compléter les éléments suivants : </w:t>
      </w:r>
    </w:p>
    <w:p w14:paraId="118FB45F"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b/>
          <w:sz w:val="24"/>
          <w:u w:val="single"/>
        </w:rPr>
      </w:pPr>
    </w:p>
    <w:p w14:paraId="51074D18"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r w:rsidRPr="006E55FE">
        <w:rPr>
          <w:rFonts w:ascii="Unistra A" w:hAnsi="Unistra A" w:cs="Calibri"/>
          <w:sz w:val="24"/>
        </w:rPr>
        <w:t>Nombre de salariés (entre 10 et 250) : ………………………………………….</w:t>
      </w:r>
    </w:p>
    <w:p w14:paraId="20256E7B"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p>
    <w:p w14:paraId="570C3994"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r w:rsidRPr="006E55FE">
        <w:rPr>
          <w:rFonts w:ascii="Unistra A" w:hAnsi="Unistra A" w:cs="Calibri"/>
          <w:sz w:val="24"/>
        </w:rPr>
        <w:t>Chiffre d’affaires annuel (inférieur à 50 millions d’euros) : ………………………</w:t>
      </w:r>
    </w:p>
    <w:p w14:paraId="0B09B4E4"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vertAlign w:val="superscript"/>
        </w:rPr>
      </w:pPr>
    </w:p>
    <w:p w14:paraId="0E6D454E" w14:textId="77777777" w:rsidR="00D149E0" w:rsidRPr="006E55FE" w:rsidDel="001C1969" w:rsidRDefault="00D149E0" w:rsidP="00D149E0">
      <w:pPr>
        <w:pStyle w:val="Normal1"/>
        <w:tabs>
          <w:tab w:val="clear" w:pos="284"/>
          <w:tab w:val="clear" w:pos="567"/>
        </w:tabs>
        <w:spacing w:before="120"/>
        <w:rPr>
          <w:del w:id="28" w:author="Ayhan Ciplak" w:date="2025-06-25T13:40:00Z"/>
          <w:rFonts w:ascii="Unistra A" w:hAnsi="Unistra A" w:cs="Calibri"/>
          <w:sz w:val="24"/>
        </w:rPr>
      </w:pPr>
    </w:p>
    <w:p w14:paraId="110876D7" w14:textId="77777777" w:rsidR="00D149E0" w:rsidRPr="006E55FE" w:rsidDel="001C1969" w:rsidRDefault="00D149E0">
      <w:pPr>
        <w:pStyle w:val="Normal1"/>
        <w:rPr>
          <w:del w:id="29" w:author="Ayhan Ciplak" w:date="2025-06-25T13:40:00Z"/>
          <w:rFonts w:ascii="Unistra A" w:hAnsi="Unistra A"/>
          <w:sz w:val="24"/>
        </w:rPr>
      </w:pPr>
    </w:p>
    <w:p w14:paraId="0CC3BDBF" w14:textId="77777777" w:rsidR="004E0C11" w:rsidRPr="006E55FE" w:rsidRDefault="004E0C11">
      <w:pPr>
        <w:pStyle w:val="Titre1"/>
        <w:rPr>
          <w:rFonts w:ascii="Unistra A" w:hAnsi="Unistra A"/>
          <w:sz w:val="28"/>
        </w:rPr>
      </w:pPr>
      <w:bookmarkStart w:id="30" w:name="_Toc201752143"/>
      <w:r w:rsidRPr="006E55FE">
        <w:rPr>
          <w:rFonts w:ascii="Unistra A" w:hAnsi="Unistra A"/>
          <w:sz w:val="28"/>
        </w:rPr>
        <w:t>Article 3 : Délais d’exécution</w:t>
      </w:r>
      <w:bookmarkEnd w:id="30"/>
    </w:p>
    <w:p w14:paraId="4C52FF3C" w14:textId="77777777" w:rsidR="001C1969" w:rsidRDefault="001C1969" w:rsidP="001C1969">
      <w:pPr>
        <w:rPr>
          <w:ins w:id="31" w:author="Ayhan Ciplak" w:date="2025-06-25T13:41:00Z"/>
          <w:rFonts w:ascii="Unistra A" w:hAnsi="Unistra A"/>
          <w:sz w:val="24"/>
        </w:rPr>
      </w:pPr>
      <w:ins w:id="32" w:author="Ayhan Ciplak" w:date="2025-06-25T13:41:00Z">
        <w:r w:rsidRPr="001C1969">
          <w:rPr>
            <w:rFonts w:ascii="Unistra A" w:hAnsi="Unistra A"/>
            <w:sz w:val="24"/>
          </w:rPr>
          <w:t xml:space="preserve">La durée de l’accord-cadre est de 1 an à compter de sa notification, reconductible de manière tacite par période d’une année, dans la limite de 3 reconductions au maximum. La durée totale du marché ne pourra pas être supérieure à 4 ans. </w:t>
        </w:r>
      </w:ins>
    </w:p>
    <w:p w14:paraId="27167924" w14:textId="77777777" w:rsidR="001C1969" w:rsidRPr="001C1969" w:rsidRDefault="001C1969" w:rsidP="001C1969">
      <w:pPr>
        <w:rPr>
          <w:ins w:id="33" w:author="Ayhan Ciplak" w:date="2025-06-25T13:41:00Z"/>
          <w:rFonts w:ascii="Unistra A" w:hAnsi="Unistra A"/>
          <w:sz w:val="24"/>
        </w:rPr>
      </w:pPr>
    </w:p>
    <w:p w14:paraId="2432137A" w14:textId="77777777" w:rsidR="00120829" w:rsidRPr="006E55FE" w:rsidRDefault="001C1969" w:rsidP="001C1969">
      <w:pPr>
        <w:rPr>
          <w:rFonts w:ascii="Unistra A" w:hAnsi="Unistra A"/>
          <w:sz w:val="24"/>
        </w:rPr>
      </w:pPr>
      <w:ins w:id="34" w:author="Ayhan Ciplak" w:date="2025-06-25T13:41:00Z">
        <w:r w:rsidRPr="001C1969">
          <w:rPr>
            <w:rFonts w:ascii="Unistra A" w:hAnsi="Unistra A"/>
            <w:sz w:val="24"/>
          </w:rPr>
          <w:t xml:space="preserve">Si le pouvoir adjudicateur décide de reconduire le marché, le titulaire ne pourra pas refuser cette reconduction. </w:t>
        </w:r>
      </w:ins>
      <w:del w:id="35" w:author="Ayhan Ciplak" w:date="2025-06-25T13:41:00Z">
        <w:r w:rsidR="00120829" w:rsidRPr="006E55FE" w:rsidDel="001C1969">
          <w:rPr>
            <w:rFonts w:ascii="Unistra A" w:hAnsi="Unistra A"/>
            <w:sz w:val="24"/>
          </w:rPr>
          <w:delText>Le marché est conclu pour une période initiale de 1 an à compter de la notification du marché.</w:delText>
        </w:r>
      </w:del>
    </w:p>
    <w:p w14:paraId="3021E80B" w14:textId="77777777" w:rsidR="00120829" w:rsidRPr="006E55FE" w:rsidDel="001C1969" w:rsidRDefault="00120829" w:rsidP="00120829">
      <w:pPr>
        <w:rPr>
          <w:del w:id="36" w:author="Ayhan Ciplak" w:date="2025-06-25T13:40:00Z"/>
          <w:rFonts w:ascii="Unistra A" w:hAnsi="Unistra A"/>
          <w:sz w:val="24"/>
        </w:rPr>
      </w:pPr>
    </w:p>
    <w:p w14:paraId="1FCFB4BB" w14:textId="77777777" w:rsidR="001C1969" w:rsidRDefault="001C1969" w:rsidP="00120829">
      <w:pPr>
        <w:rPr>
          <w:ins w:id="37" w:author="Ayhan Ciplak" w:date="2025-06-25T13:40:00Z"/>
          <w:rFonts w:ascii="Unistra A" w:hAnsi="Unistra A"/>
          <w:sz w:val="24"/>
        </w:rPr>
      </w:pPr>
    </w:p>
    <w:p w14:paraId="7E552F63" w14:textId="77777777" w:rsidR="00120829" w:rsidRPr="006E55FE" w:rsidRDefault="004951EF" w:rsidP="00120829">
      <w:pPr>
        <w:rPr>
          <w:rFonts w:ascii="Unistra A" w:hAnsi="Unistra A"/>
          <w:sz w:val="24"/>
        </w:rPr>
      </w:pPr>
      <w:r w:rsidRPr="006E55FE">
        <w:rPr>
          <w:rFonts w:ascii="Unistra A" w:hAnsi="Unistra A"/>
          <w:sz w:val="24"/>
        </w:rPr>
        <w:t>Le délai d’exécution des travaux ainsi que tout autre élément indispensable à leur exécution sont fixés à chaque bon de commande</w:t>
      </w:r>
      <w:del w:id="38" w:author="Ayhan Ciplak" w:date="2025-06-25T13:40:00Z">
        <w:r w:rsidRPr="006E55FE" w:rsidDel="001C1969">
          <w:rPr>
            <w:rFonts w:ascii="Unistra A" w:hAnsi="Unistra A"/>
            <w:sz w:val="24"/>
          </w:rPr>
          <w:delText xml:space="preserve"> conformément aux conditions de l’article 6 du C.C.A.P</w:delText>
        </w:r>
      </w:del>
      <w:r w:rsidRPr="006E55FE">
        <w:rPr>
          <w:rFonts w:ascii="Unistra A" w:hAnsi="Unistra A"/>
          <w:sz w:val="24"/>
        </w:rPr>
        <w:t>.</w:t>
      </w:r>
    </w:p>
    <w:p w14:paraId="2507F7C8" w14:textId="77777777" w:rsidR="004951EF" w:rsidRPr="006E55FE" w:rsidRDefault="004951EF" w:rsidP="00120829">
      <w:pPr>
        <w:rPr>
          <w:rFonts w:ascii="Unistra A" w:hAnsi="Unistra A"/>
          <w:sz w:val="24"/>
        </w:rPr>
      </w:pPr>
    </w:p>
    <w:p w14:paraId="3DB96F3A" w14:textId="77777777" w:rsidR="00120829" w:rsidRPr="006E55FE" w:rsidDel="001C1969" w:rsidRDefault="00120829" w:rsidP="00120829">
      <w:pPr>
        <w:rPr>
          <w:del w:id="39" w:author="Ayhan Ciplak" w:date="2025-06-25T13:41:00Z"/>
          <w:rFonts w:ascii="Unistra A" w:hAnsi="Unistra A"/>
          <w:sz w:val="24"/>
        </w:rPr>
      </w:pPr>
      <w:del w:id="40" w:author="Ayhan Ciplak" w:date="2025-06-25T13:41:00Z">
        <w:r w:rsidRPr="006E55FE" w:rsidDel="001C1969">
          <w:rPr>
            <w:rFonts w:ascii="Unistra A" w:hAnsi="Unistra A"/>
            <w:sz w:val="24"/>
          </w:rPr>
          <w:delText>Le marché peut être reconduit par périodes successives de 1 an pour une durée ma</w:delText>
        </w:r>
        <w:r w:rsidR="003C467A" w:rsidDel="001C1969">
          <w:rPr>
            <w:rFonts w:ascii="Unistra A" w:hAnsi="Unistra A"/>
            <w:sz w:val="24"/>
          </w:rPr>
          <w:delText xml:space="preserve">ximale de reconduction de 3 ans </w:delText>
        </w:r>
        <w:r w:rsidR="0039715F" w:rsidDel="001C1969">
          <w:rPr>
            <w:rFonts w:ascii="Unistra A" w:hAnsi="Unistra A"/>
            <w:sz w:val="24"/>
          </w:rPr>
          <w:delText>dans les condition</w:delText>
        </w:r>
        <w:r w:rsidR="003C467A" w:rsidDel="001C1969">
          <w:rPr>
            <w:rFonts w:ascii="Unistra A" w:hAnsi="Unistra A"/>
            <w:sz w:val="24"/>
          </w:rPr>
          <w:delText>s</w:delText>
        </w:r>
        <w:r w:rsidR="0039715F" w:rsidDel="001C1969">
          <w:rPr>
            <w:rFonts w:ascii="Unistra A" w:hAnsi="Unistra A"/>
            <w:sz w:val="24"/>
          </w:rPr>
          <w:delText xml:space="preserve"> prévues au CCAP DCI 2025 602</w:delText>
        </w:r>
        <w:r w:rsidR="0039715F" w:rsidRPr="00FE000E" w:rsidDel="001C1969">
          <w:rPr>
            <w:rFonts w:ascii="Unistra A" w:hAnsi="Unistra A" w:cs="Arial"/>
            <w:sz w:val="24"/>
          </w:rPr>
          <w:delText>.</w:delText>
        </w:r>
      </w:del>
    </w:p>
    <w:p w14:paraId="0DECC70F" w14:textId="77777777" w:rsidR="00120829" w:rsidRPr="006E55FE" w:rsidDel="001C1969" w:rsidRDefault="00120829" w:rsidP="00120829">
      <w:pPr>
        <w:rPr>
          <w:del w:id="41" w:author="Ayhan Ciplak" w:date="2025-06-25T13:41:00Z"/>
          <w:rFonts w:ascii="Unistra A" w:hAnsi="Unistra A"/>
          <w:sz w:val="24"/>
        </w:rPr>
      </w:pPr>
    </w:p>
    <w:p w14:paraId="4F9D4CC3" w14:textId="77777777" w:rsidR="00120829" w:rsidRPr="006E55FE" w:rsidDel="001C1969" w:rsidRDefault="00120829" w:rsidP="00120829">
      <w:pPr>
        <w:rPr>
          <w:del w:id="42" w:author="Ayhan Ciplak" w:date="2025-06-25T13:41:00Z"/>
          <w:rFonts w:ascii="Unistra A" w:hAnsi="Unistra A"/>
          <w:sz w:val="24"/>
        </w:rPr>
      </w:pPr>
      <w:del w:id="43" w:author="Ayhan Ciplak" w:date="2025-06-25T13:41:00Z">
        <w:r w:rsidRPr="006E55FE" w:rsidDel="001C1969">
          <w:rPr>
            <w:rFonts w:ascii="Unistra A" w:hAnsi="Unistra A"/>
            <w:sz w:val="24"/>
          </w:rPr>
          <w:delText>Le titulaire quant à lui ne peut refuser la reconduction du marché.</w:delText>
        </w:r>
      </w:del>
    </w:p>
    <w:p w14:paraId="6096A529" w14:textId="77777777" w:rsidR="00120829" w:rsidRPr="006E55FE" w:rsidDel="001C1969" w:rsidRDefault="00120829" w:rsidP="00120829">
      <w:pPr>
        <w:rPr>
          <w:del w:id="44" w:author="Ayhan Ciplak" w:date="2025-06-25T13:41:00Z"/>
          <w:rFonts w:ascii="Unistra A" w:hAnsi="Unistra A"/>
          <w:sz w:val="24"/>
        </w:rPr>
      </w:pPr>
    </w:p>
    <w:p w14:paraId="0E4B0B4F" w14:textId="77777777" w:rsidR="00910D46" w:rsidRPr="006E55FE" w:rsidDel="001C1969" w:rsidRDefault="00910D46" w:rsidP="006650B1">
      <w:pPr>
        <w:rPr>
          <w:del w:id="45" w:author="Ayhan Ciplak" w:date="2025-06-25T13:41:00Z"/>
          <w:rFonts w:ascii="Unistra A" w:hAnsi="Unistra A"/>
          <w:b/>
          <w:sz w:val="28"/>
          <w:szCs w:val="24"/>
        </w:rPr>
      </w:pPr>
    </w:p>
    <w:p w14:paraId="6FFDA160" w14:textId="77777777" w:rsidR="004E0C11" w:rsidRPr="006E55FE" w:rsidRDefault="00120829">
      <w:pPr>
        <w:pStyle w:val="Titre1"/>
        <w:rPr>
          <w:rFonts w:ascii="Unistra A" w:hAnsi="Unistra A"/>
          <w:sz w:val="28"/>
        </w:rPr>
      </w:pPr>
      <w:bookmarkStart w:id="46" w:name="_Toc201752144"/>
      <w:r w:rsidRPr="006E55FE">
        <w:rPr>
          <w:rFonts w:ascii="Unistra A" w:hAnsi="Unistra A"/>
          <w:sz w:val="28"/>
        </w:rPr>
        <w:t>Article 4</w:t>
      </w:r>
      <w:r w:rsidR="004E0C11" w:rsidRPr="006E55FE">
        <w:rPr>
          <w:rFonts w:ascii="Unistra A" w:hAnsi="Unistra A"/>
          <w:sz w:val="28"/>
        </w:rPr>
        <w:t> : Paiement</w:t>
      </w:r>
      <w:bookmarkEnd w:id="46"/>
    </w:p>
    <w:p w14:paraId="7024CB3F" w14:textId="77777777" w:rsidR="004E0C11" w:rsidRPr="006E55FE" w:rsidRDefault="004E0C11">
      <w:pPr>
        <w:tabs>
          <w:tab w:val="left" w:pos="709"/>
          <w:tab w:val="right" w:leader="dot" w:pos="3686"/>
          <w:tab w:val="right" w:pos="3742"/>
        </w:tabs>
        <w:rPr>
          <w:rFonts w:ascii="Unistra A" w:hAnsi="Unistra A"/>
          <w:sz w:val="24"/>
        </w:rPr>
      </w:pPr>
      <w:r w:rsidRPr="006E55FE">
        <w:rPr>
          <w:rFonts w:ascii="Unistra A" w:hAnsi="Unistra A"/>
          <w:sz w:val="24"/>
        </w:rPr>
        <w:t>Le maître de l’ouvrage se libèrera des sommes dues au titre du présent marché en faisant porter le montant au crédit du ou des comptes suivants :</w:t>
      </w:r>
    </w:p>
    <w:p w14:paraId="4E9614F7" w14:textId="77777777" w:rsidR="004E0C11" w:rsidRPr="006E55FE" w:rsidRDefault="004E0C11">
      <w:pPr>
        <w:pStyle w:val="Normal1"/>
        <w:rPr>
          <w:rFonts w:ascii="Unistra A" w:hAnsi="Unistra A"/>
          <w:sz w:val="24"/>
        </w:rPr>
      </w:pPr>
    </w:p>
    <w:p w14:paraId="6EAF22EA" w14:textId="77777777" w:rsidR="004E0C11" w:rsidRPr="006E55FE" w:rsidRDefault="004E0C11">
      <w:pPr>
        <w:pStyle w:val="Normal1"/>
        <w:keepNext/>
        <w:numPr>
          <w:ilvl w:val="0"/>
          <w:numId w:val="1"/>
        </w:numPr>
        <w:tabs>
          <w:tab w:val="clear" w:pos="284"/>
          <w:tab w:val="clear" w:pos="567"/>
          <w:tab w:val="left" w:pos="2410"/>
          <w:tab w:val="left" w:leader="dot" w:pos="9072"/>
        </w:tabs>
        <w:ind w:left="567"/>
        <w:rPr>
          <w:rFonts w:ascii="Unistra A" w:hAnsi="Unistra A"/>
          <w:sz w:val="24"/>
        </w:rPr>
      </w:pPr>
      <w:r w:rsidRPr="006E55FE">
        <w:rPr>
          <w:rFonts w:ascii="Unistra A" w:hAnsi="Unistra A"/>
          <w:i/>
          <w:sz w:val="24"/>
        </w:rPr>
        <w:t>Ouvert au nom de :</w:t>
      </w:r>
      <w:r w:rsidRPr="006E55FE">
        <w:rPr>
          <w:rFonts w:ascii="Unistra A" w:hAnsi="Unistra A"/>
          <w:sz w:val="24"/>
        </w:rPr>
        <w:tab/>
      </w:r>
      <w:r w:rsidRPr="006E55FE">
        <w:rPr>
          <w:rFonts w:ascii="Unistra A" w:hAnsi="Unistra A"/>
          <w:sz w:val="24"/>
        </w:rPr>
        <w:tab/>
      </w:r>
    </w:p>
    <w:p w14:paraId="4FDB6D62" w14:textId="77777777" w:rsidR="004E0C11" w:rsidRPr="006E55FE" w:rsidRDefault="004E0C11">
      <w:pPr>
        <w:pStyle w:val="Normal1"/>
        <w:keepNext/>
        <w:tabs>
          <w:tab w:val="clear" w:pos="284"/>
          <w:tab w:val="left" w:pos="3402"/>
          <w:tab w:val="left" w:leader="dot" w:pos="9072"/>
        </w:tabs>
        <w:rPr>
          <w:rFonts w:ascii="Unistra A" w:hAnsi="Unistra A"/>
          <w:sz w:val="24"/>
        </w:rPr>
      </w:pPr>
      <w:r w:rsidRPr="006E55FE">
        <w:rPr>
          <w:rFonts w:ascii="Unistra A" w:hAnsi="Unistra A"/>
          <w:sz w:val="24"/>
        </w:rPr>
        <w:tab/>
        <w:t>pour les prestations suivantes :</w:t>
      </w:r>
      <w:r w:rsidRPr="006E55FE">
        <w:rPr>
          <w:rFonts w:ascii="Unistra A" w:hAnsi="Unistra A"/>
          <w:sz w:val="24"/>
        </w:rPr>
        <w:tab/>
      </w:r>
      <w:r w:rsidRPr="006E55FE">
        <w:rPr>
          <w:rFonts w:ascii="Unistra A" w:hAnsi="Unistra A"/>
          <w:sz w:val="24"/>
        </w:rPr>
        <w:tab/>
      </w:r>
    </w:p>
    <w:p w14:paraId="3000248A" w14:textId="77777777" w:rsidR="004E0C11" w:rsidRPr="006E55FE" w:rsidRDefault="004E0C11">
      <w:pPr>
        <w:pStyle w:val="Normal1"/>
        <w:keepNext/>
        <w:tabs>
          <w:tab w:val="clear" w:pos="284"/>
          <w:tab w:val="clear" w:pos="851"/>
          <w:tab w:val="left" w:pos="1985"/>
          <w:tab w:val="left" w:leader="dot" w:pos="9072"/>
        </w:tabs>
        <w:ind w:left="284" w:firstLine="0"/>
        <w:rPr>
          <w:rFonts w:ascii="Unistra A" w:hAnsi="Unistra A"/>
          <w:sz w:val="24"/>
        </w:rPr>
      </w:pPr>
      <w:r w:rsidRPr="006E55FE">
        <w:rPr>
          <w:rFonts w:ascii="Unistra A" w:hAnsi="Unistra A"/>
          <w:sz w:val="24"/>
        </w:rPr>
        <w:tab/>
        <w:t>Domiciliation :</w:t>
      </w:r>
      <w:r w:rsidRPr="006E55FE">
        <w:rPr>
          <w:rFonts w:ascii="Unistra A" w:hAnsi="Unistra A"/>
          <w:sz w:val="24"/>
        </w:rPr>
        <w:tab/>
      </w:r>
      <w:r w:rsidRPr="006E55FE">
        <w:rPr>
          <w:rFonts w:ascii="Unistra A" w:hAnsi="Unistra A"/>
          <w:sz w:val="24"/>
        </w:rPr>
        <w:tab/>
      </w:r>
    </w:p>
    <w:p w14:paraId="1086971B" w14:textId="77777777" w:rsidR="004E0C11" w:rsidRPr="006E55FE" w:rsidRDefault="004E0C1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Unistra A" w:hAnsi="Unistra A"/>
          <w:sz w:val="24"/>
        </w:rPr>
      </w:pPr>
      <w:r w:rsidRPr="006E55FE">
        <w:rPr>
          <w:rFonts w:ascii="Unistra A" w:hAnsi="Unistra A"/>
          <w:sz w:val="24"/>
        </w:rPr>
        <w:tab/>
        <w:t>Code banque :</w:t>
      </w:r>
      <w:r w:rsidRPr="006E55FE">
        <w:rPr>
          <w:rFonts w:ascii="Unistra A" w:hAnsi="Unistra A"/>
          <w:sz w:val="24"/>
        </w:rPr>
        <w:tab/>
      </w:r>
      <w:r w:rsidRPr="006E55FE">
        <w:rPr>
          <w:rFonts w:ascii="Unistra A" w:hAnsi="Unistra A"/>
          <w:sz w:val="24"/>
        </w:rPr>
        <w:tab/>
        <w:t>Code guichet :</w:t>
      </w:r>
      <w:r w:rsidRPr="006E55FE">
        <w:rPr>
          <w:rFonts w:ascii="Unistra A" w:hAnsi="Unistra A"/>
          <w:sz w:val="24"/>
        </w:rPr>
        <w:tab/>
      </w:r>
      <w:r w:rsidRPr="006E55FE">
        <w:rPr>
          <w:rFonts w:ascii="Unistra A" w:hAnsi="Unistra A"/>
          <w:sz w:val="24"/>
        </w:rPr>
        <w:tab/>
        <w:t>N° de compte :</w:t>
      </w:r>
      <w:r w:rsidRPr="006E55FE">
        <w:rPr>
          <w:rFonts w:ascii="Unistra A" w:hAnsi="Unistra A"/>
          <w:sz w:val="24"/>
        </w:rPr>
        <w:tab/>
      </w:r>
      <w:r w:rsidRPr="006E55FE">
        <w:rPr>
          <w:rFonts w:ascii="Unistra A" w:hAnsi="Unistra A"/>
          <w:sz w:val="24"/>
        </w:rPr>
        <w:tab/>
        <w:t>Clé RIB :</w:t>
      </w:r>
      <w:r w:rsidRPr="006E55FE">
        <w:rPr>
          <w:rFonts w:ascii="Unistra A" w:hAnsi="Unistra A"/>
          <w:sz w:val="24"/>
        </w:rPr>
        <w:tab/>
      </w:r>
    </w:p>
    <w:p w14:paraId="165F998A" w14:textId="77777777" w:rsidR="004E0C11" w:rsidRPr="006E55FE" w:rsidRDefault="004E0C11">
      <w:pPr>
        <w:pStyle w:val="Normal1"/>
        <w:keepNext/>
        <w:tabs>
          <w:tab w:val="clear" w:pos="284"/>
          <w:tab w:val="clear" w:pos="851"/>
          <w:tab w:val="left" w:pos="1304"/>
          <w:tab w:val="left" w:leader="dot" w:pos="9072"/>
        </w:tabs>
        <w:ind w:left="284" w:firstLine="0"/>
        <w:rPr>
          <w:rFonts w:ascii="Unistra A" w:hAnsi="Unistra A"/>
          <w:sz w:val="24"/>
        </w:rPr>
      </w:pPr>
      <w:r w:rsidRPr="006E55FE">
        <w:rPr>
          <w:rFonts w:ascii="Unistra A" w:hAnsi="Unistra A"/>
          <w:sz w:val="24"/>
        </w:rPr>
        <w:tab/>
        <w:t>IBAN :</w:t>
      </w:r>
      <w:r w:rsidRPr="006E55FE">
        <w:rPr>
          <w:rFonts w:ascii="Unistra A" w:hAnsi="Unistra A"/>
          <w:sz w:val="24"/>
        </w:rPr>
        <w:tab/>
      </w:r>
      <w:r w:rsidRPr="006E55FE">
        <w:rPr>
          <w:rFonts w:ascii="Unistra A" w:hAnsi="Unistra A"/>
          <w:sz w:val="24"/>
        </w:rPr>
        <w:tab/>
      </w:r>
    </w:p>
    <w:p w14:paraId="6C91F57B" w14:textId="77777777" w:rsidR="004E0C11" w:rsidRPr="006E55FE" w:rsidRDefault="004E0C11">
      <w:pPr>
        <w:pStyle w:val="Normal1"/>
        <w:keepNext/>
        <w:tabs>
          <w:tab w:val="clear" w:pos="284"/>
          <w:tab w:val="clear" w:pos="851"/>
          <w:tab w:val="left" w:pos="1134"/>
          <w:tab w:val="left" w:leader="dot" w:pos="9072"/>
        </w:tabs>
        <w:ind w:left="284" w:firstLine="0"/>
        <w:rPr>
          <w:rFonts w:ascii="Unistra A" w:hAnsi="Unistra A"/>
          <w:sz w:val="24"/>
        </w:rPr>
      </w:pPr>
      <w:r w:rsidRPr="006E55FE">
        <w:rPr>
          <w:rFonts w:ascii="Unistra A" w:hAnsi="Unistra A"/>
          <w:sz w:val="24"/>
        </w:rPr>
        <w:tab/>
        <w:t>BIC :</w:t>
      </w:r>
      <w:r w:rsidRPr="006E55FE">
        <w:rPr>
          <w:rFonts w:ascii="Unistra A" w:hAnsi="Unistra A"/>
          <w:sz w:val="24"/>
        </w:rPr>
        <w:tab/>
      </w:r>
      <w:r w:rsidRPr="006E55FE">
        <w:rPr>
          <w:rFonts w:ascii="Unistra A" w:hAnsi="Unistra A"/>
          <w:sz w:val="24"/>
        </w:rPr>
        <w:tab/>
      </w:r>
    </w:p>
    <w:p w14:paraId="36837249" w14:textId="77777777" w:rsidR="004E0C11" w:rsidRPr="006E55FE" w:rsidRDefault="004E0C11">
      <w:pPr>
        <w:pStyle w:val="Normal1"/>
        <w:rPr>
          <w:rFonts w:ascii="Unistra A" w:hAnsi="Unistra A"/>
          <w:sz w:val="24"/>
        </w:rPr>
      </w:pPr>
    </w:p>
    <w:p w14:paraId="6BC42512" w14:textId="77777777" w:rsidR="004E0C11" w:rsidRPr="006E55FE" w:rsidRDefault="004E0C11">
      <w:pPr>
        <w:pStyle w:val="Normal1"/>
        <w:keepNext/>
        <w:numPr>
          <w:ilvl w:val="0"/>
          <w:numId w:val="1"/>
        </w:numPr>
        <w:tabs>
          <w:tab w:val="clear" w:pos="284"/>
          <w:tab w:val="clear" w:pos="567"/>
          <w:tab w:val="left" w:pos="2410"/>
          <w:tab w:val="left" w:leader="dot" w:pos="9072"/>
        </w:tabs>
        <w:ind w:left="567"/>
        <w:rPr>
          <w:rFonts w:ascii="Unistra A" w:hAnsi="Unistra A"/>
          <w:sz w:val="24"/>
        </w:rPr>
      </w:pPr>
      <w:r w:rsidRPr="006E55FE">
        <w:rPr>
          <w:rFonts w:ascii="Unistra A" w:hAnsi="Unistra A"/>
          <w:i/>
          <w:sz w:val="24"/>
        </w:rPr>
        <w:t>Ouvert au nom de :</w:t>
      </w:r>
      <w:r w:rsidRPr="006E55FE">
        <w:rPr>
          <w:rFonts w:ascii="Unistra A" w:hAnsi="Unistra A"/>
          <w:sz w:val="24"/>
        </w:rPr>
        <w:tab/>
      </w:r>
      <w:r w:rsidRPr="006E55FE">
        <w:rPr>
          <w:rFonts w:ascii="Unistra A" w:hAnsi="Unistra A"/>
          <w:sz w:val="24"/>
        </w:rPr>
        <w:tab/>
      </w:r>
    </w:p>
    <w:p w14:paraId="5ECF197A" w14:textId="77777777" w:rsidR="004E0C11" w:rsidRPr="006E55FE" w:rsidRDefault="004E0C11">
      <w:pPr>
        <w:pStyle w:val="Normal1"/>
        <w:keepNext/>
        <w:tabs>
          <w:tab w:val="clear" w:pos="284"/>
          <w:tab w:val="left" w:pos="3402"/>
          <w:tab w:val="left" w:leader="dot" w:pos="9072"/>
        </w:tabs>
        <w:rPr>
          <w:rFonts w:ascii="Unistra A" w:hAnsi="Unistra A"/>
          <w:sz w:val="24"/>
        </w:rPr>
      </w:pPr>
      <w:r w:rsidRPr="006E55FE">
        <w:rPr>
          <w:rFonts w:ascii="Unistra A" w:hAnsi="Unistra A"/>
          <w:sz w:val="24"/>
        </w:rPr>
        <w:tab/>
        <w:t>pour les prestations suivantes :</w:t>
      </w:r>
      <w:r w:rsidRPr="006E55FE">
        <w:rPr>
          <w:rFonts w:ascii="Unistra A" w:hAnsi="Unistra A"/>
          <w:sz w:val="24"/>
        </w:rPr>
        <w:tab/>
      </w:r>
      <w:r w:rsidRPr="006E55FE">
        <w:rPr>
          <w:rFonts w:ascii="Unistra A" w:hAnsi="Unistra A"/>
          <w:sz w:val="24"/>
        </w:rPr>
        <w:tab/>
      </w:r>
    </w:p>
    <w:p w14:paraId="4A113390" w14:textId="77777777" w:rsidR="004E0C11" w:rsidRPr="006E55FE" w:rsidRDefault="004E0C11">
      <w:pPr>
        <w:pStyle w:val="Normal1"/>
        <w:keepNext/>
        <w:tabs>
          <w:tab w:val="clear" w:pos="284"/>
          <w:tab w:val="clear" w:pos="851"/>
          <w:tab w:val="left" w:pos="1985"/>
          <w:tab w:val="left" w:leader="dot" w:pos="9072"/>
        </w:tabs>
        <w:ind w:left="284" w:firstLine="0"/>
        <w:rPr>
          <w:rFonts w:ascii="Unistra A" w:hAnsi="Unistra A"/>
          <w:sz w:val="24"/>
        </w:rPr>
      </w:pPr>
      <w:r w:rsidRPr="006E55FE">
        <w:rPr>
          <w:rFonts w:ascii="Unistra A" w:hAnsi="Unistra A"/>
          <w:sz w:val="24"/>
        </w:rPr>
        <w:tab/>
        <w:t>Domiciliation :</w:t>
      </w:r>
      <w:r w:rsidRPr="006E55FE">
        <w:rPr>
          <w:rFonts w:ascii="Unistra A" w:hAnsi="Unistra A"/>
          <w:sz w:val="24"/>
        </w:rPr>
        <w:tab/>
      </w:r>
      <w:r w:rsidRPr="006E55FE">
        <w:rPr>
          <w:rFonts w:ascii="Unistra A" w:hAnsi="Unistra A"/>
          <w:sz w:val="24"/>
        </w:rPr>
        <w:tab/>
      </w:r>
    </w:p>
    <w:p w14:paraId="10F3F7C7" w14:textId="77777777" w:rsidR="004E0C11" w:rsidRPr="006E55FE" w:rsidRDefault="004E0C1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Unistra A" w:hAnsi="Unistra A"/>
          <w:sz w:val="24"/>
        </w:rPr>
      </w:pPr>
      <w:r w:rsidRPr="006E55FE">
        <w:rPr>
          <w:rFonts w:ascii="Unistra A" w:hAnsi="Unistra A"/>
          <w:sz w:val="24"/>
        </w:rPr>
        <w:tab/>
        <w:t>Code banque :</w:t>
      </w:r>
      <w:r w:rsidRPr="006E55FE">
        <w:rPr>
          <w:rFonts w:ascii="Unistra A" w:hAnsi="Unistra A"/>
          <w:sz w:val="24"/>
        </w:rPr>
        <w:tab/>
      </w:r>
      <w:r w:rsidRPr="006E55FE">
        <w:rPr>
          <w:rFonts w:ascii="Unistra A" w:hAnsi="Unistra A"/>
          <w:sz w:val="24"/>
        </w:rPr>
        <w:tab/>
        <w:t>Code guichet :</w:t>
      </w:r>
      <w:r w:rsidRPr="006E55FE">
        <w:rPr>
          <w:rFonts w:ascii="Unistra A" w:hAnsi="Unistra A"/>
          <w:sz w:val="24"/>
        </w:rPr>
        <w:tab/>
      </w:r>
      <w:r w:rsidRPr="006E55FE">
        <w:rPr>
          <w:rFonts w:ascii="Unistra A" w:hAnsi="Unistra A"/>
          <w:sz w:val="24"/>
        </w:rPr>
        <w:tab/>
        <w:t>N° de compte :</w:t>
      </w:r>
      <w:r w:rsidRPr="006E55FE">
        <w:rPr>
          <w:rFonts w:ascii="Unistra A" w:hAnsi="Unistra A"/>
          <w:sz w:val="24"/>
        </w:rPr>
        <w:tab/>
      </w:r>
      <w:r w:rsidRPr="006E55FE">
        <w:rPr>
          <w:rFonts w:ascii="Unistra A" w:hAnsi="Unistra A"/>
          <w:sz w:val="24"/>
        </w:rPr>
        <w:tab/>
        <w:t>Clé RIB :</w:t>
      </w:r>
      <w:r w:rsidRPr="006E55FE">
        <w:rPr>
          <w:rFonts w:ascii="Unistra A" w:hAnsi="Unistra A"/>
          <w:sz w:val="24"/>
        </w:rPr>
        <w:tab/>
      </w:r>
    </w:p>
    <w:p w14:paraId="7A75464F" w14:textId="77777777" w:rsidR="004E0C11" w:rsidRPr="006E55FE" w:rsidRDefault="004E0C11">
      <w:pPr>
        <w:pStyle w:val="Normal1"/>
        <w:keepNext/>
        <w:tabs>
          <w:tab w:val="clear" w:pos="284"/>
          <w:tab w:val="clear" w:pos="851"/>
          <w:tab w:val="left" w:pos="1304"/>
          <w:tab w:val="left" w:leader="dot" w:pos="9072"/>
        </w:tabs>
        <w:ind w:left="284" w:firstLine="0"/>
        <w:rPr>
          <w:rFonts w:ascii="Unistra A" w:hAnsi="Unistra A"/>
          <w:sz w:val="24"/>
        </w:rPr>
      </w:pPr>
      <w:r w:rsidRPr="006E55FE">
        <w:rPr>
          <w:rFonts w:ascii="Unistra A" w:hAnsi="Unistra A"/>
          <w:sz w:val="24"/>
        </w:rPr>
        <w:tab/>
        <w:t>IBAN :</w:t>
      </w:r>
      <w:r w:rsidRPr="006E55FE">
        <w:rPr>
          <w:rFonts w:ascii="Unistra A" w:hAnsi="Unistra A"/>
          <w:sz w:val="24"/>
        </w:rPr>
        <w:tab/>
      </w:r>
      <w:r w:rsidRPr="006E55FE">
        <w:rPr>
          <w:rFonts w:ascii="Unistra A" w:hAnsi="Unistra A"/>
          <w:sz w:val="24"/>
        </w:rPr>
        <w:tab/>
      </w:r>
    </w:p>
    <w:p w14:paraId="00174DAC" w14:textId="77777777" w:rsidR="004E0C11" w:rsidRPr="006E55FE" w:rsidRDefault="004E0C11">
      <w:pPr>
        <w:pStyle w:val="Normal1"/>
        <w:keepNext/>
        <w:tabs>
          <w:tab w:val="clear" w:pos="284"/>
          <w:tab w:val="clear" w:pos="851"/>
          <w:tab w:val="left" w:pos="1134"/>
          <w:tab w:val="left" w:leader="dot" w:pos="9072"/>
        </w:tabs>
        <w:ind w:left="284" w:firstLine="0"/>
        <w:rPr>
          <w:rFonts w:ascii="Unistra A" w:hAnsi="Unistra A"/>
          <w:sz w:val="24"/>
        </w:rPr>
      </w:pPr>
      <w:r w:rsidRPr="006E55FE">
        <w:rPr>
          <w:rFonts w:ascii="Unistra A" w:hAnsi="Unistra A"/>
          <w:sz w:val="24"/>
        </w:rPr>
        <w:tab/>
        <w:t>BIC :</w:t>
      </w:r>
      <w:r w:rsidRPr="006E55FE">
        <w:rPr>
          <w:rFonts w:ascii="Unistra A" w:hAnsi="Unistra A"/>
          <w:sz w:val="24"/>
        </w:rPr>
        <w:tab/>
      </w:r>
      <w:r w:rsidRPr="006E55FE">
        <w:rPr>
          <w:rFonts w:ascii="Unistra A" w:hAnsi="Unistra A"/>
          <w:sz w:val="24"/>
        </w:rPr>
        <w:tab/>
      </w:r>
    </w:p>
    <w:p w14:paraId="190B7476" w14:textId="77777777" w:rsidR="004E0C11" w:rsidRPr="006E55FE" w:rsidRDefault="004E0C11">
      <w:pPr>
        <w:pStyle w:val="Normal1"/>
        <w:rPr>
          <w:rFonts w:ascii="Unistra A" w:hAnsi="Unistra A"/>
          <w:sz w:val="24"/>
        </w:rPr>
      </w:pPr>
    </w:p>
    <w:p w14:paraId="677F9674" w14:textId="77777777" w:rsidR="004E0C11" w:rsidRPr="006E55FE" w:rsidRDefault="004E0C11">
      <w:pPr>
        <w:pStyle w:val="Normal1"/>
        <w:keepNext/>
        <w:numPr>
          <w:ilvl w:val="0"/>
          <w:numId w:val="1"/>
        </w:numPr>
        <w:tabs>
          <w:tab w:val="clear" w:pos="284"/>
          <w:tab w:val="clear" w:pos="567"/>
          <w:tab w:val="left" w:pos="2410"/>
          <w:tab w:val="left" w:leader="dot" w:pos="9072"/>
        </w:tabs>
        <w:ind w:left="567"/>
        <w:rPr>
          <w:rFonts w:ascii="Unistra A" w:hAnsi="Unistra A"/>
          <w:sz w:val="24"/>
        </w:rPr>
      </w:pPr>
      <w:r w:rsidRPr="006E55FE">
        <w:rPr>
          <w:rFonts w:ascii="Unistra A" w:hAnsi="Unistra A"/>
          <w:i/>
          <w:sz w:val="24"/>
        </w:rPr>
        <w:t>Ouvert au nom de :</w:t>
      </w:r>
      <w:r w:rsidRPr="006E55FE">
        <w:rPr>
          <w:rFonts w:ascii="Unistra A" w:hAnsi="Unistra A"/>
          <w:sz w:val="24"/>
        </w:rPr>
        <w:tab/>
      </w:r>
      <w:r w:rsidRPr="006E55FE">
        <w:rPr>
          <w:rFonts w:ascii="Unistra A" w:hAnsi="Unistra A"/>
          <w:sz w:val="24"/>
        </w:rPr>
        <w:tab/>
      </w:r>
    </w:p>
    <w:p w14:paraId="24BBC17E" w14:textId="77777777" w:rsidR="004E0C11" w:rsidRPr="006E55FE" w:rsidRDefault="004E0C11">
      <w:pPr>
        <w:pStyle w:val="Normal1"/>
        <w:keepNext/>
        <w:tabs>
          <w:tab w:val="clear" w:pos="284"/>
          <w:tab w:val="left" w:pos="3402"/>
          <w:tab w:val="left" w:leader="dot" w:pos="9072"/>
        </w:tabs>
        <w:rPr>
          <w:rFonts w:ascii="Unistra A" w:hAnsi="Unistra A"/>
          <w:sz w:val="24"/>
        </w:rPr>
      </w:pPr>
      <w:r w:rsidRPr="006E55FE">
        <w:rPr>
          <w:rFonts w:ascii="Unistra A" w:hAnsi="Unistra A"/>
          <w:sz w:val="24"/>
        </w:rPr>
        <w:tab/>
        <w:t>pour les prestations suivantes :</w:t>
      </w:r>
      <w:r w:rsidRPr="006E55FE">
        <w:rPr>
          <w:rFonts w:ascii="Unistra A" w:hAnsi="Unistra A"/>
          <w:sz w:val="24"/>
        </w:rPr>
        <w:tab/>
      </w:r>
      <w:r w:rsidRPr="006E55FE">
        <w:rPr>
          <w:rFonts w:ascii="Unistra A" w:hAnsi="Unistra A"/>
          <w:sz w:val="24"/>
        </w:rPr>
        <w:tab/>
      </w:r>
    </w:p>
    <w:p w14:paraId="51FACEDF" w14:textId="77777777" w:rsidR="004E0C11" w:rsidRPr="006E55FE" w:rsidRDefault="004E0C11">
      <w:pPr>
        <w:pStyle w:val="Normal1"/>
        <w:keepNext/>
        <w:tabs>
          <w:tab w:val="clear" w:pos="284"/>
          <w:tab w:val="clear" w:pos="851"/>
          <w:tab w:val="left" w:pos="1985"/>
          <w:tab w:val="left" w:leader="dot" w:pos="9072"/>
        </w:tabs>
        <w:ind w:left="284" w:firstLine="0"/>
        <w:rPr>
          <w:rFonts w:ascii="Unistra A" w:hAnsi="Unistra A"/>
          <w:sz w:val="24"/>
        </w:rPr>
      </w:pPr>
      <w:r w:rsidRPr="006E55FE">
        <w:rPr>
          <w:rFonts w:ascii="Unistra A" w:hAnsi="Unistra A"/>
          <w:sz w:val="24"/>
        </w:rPr>
        <w:tab/>
        <w:t>Domiciliation :</w:t>
      </w:r>
      <w:r w:rsidRPr="006E55FE">
        <w:rPr>
          <w:rFonts w:ascii="Unistra A" w:hAnsi="Unistra A"/>
          <w:sz w:val="24"/>
        </w:rPr>
        <w:tab/>
      </w:r>
      <w:r w:rsidRPr="006E55FE">
        <w:rPr>
          <w:rFonts w:ascii="Unistra A" w:hAnsi="Unistra A"/>
          <w:sz w:val="24"/>
        </w:rPr>
        <w:tab/>
      </w:r>
    </w:p>
    <w:p w14:paraId="1DDF2186" w14:textId="77777777" w:rsidR="004E0C11" w:rsidRPr="006E55FE" w:rsidRDefault="004E0C1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Unistra A" w:hAnsi="Unistra A"/>
          <w:sz w:val="24"/>
        </w:rPr>
      </w:pPr>
      <w:r w:rsidRPr="006E55FE">
        <w:rPr>
          <w:rFonts w:ascii="Unistra A" w:hAnsi="Unistra A"/>
          <w:sz w:val="24"/>
        </w:rPr>
        <w:tab/>
        <w:t>Code banque :</w:t>
      </w:r>
      <w:r w:rsidRPr="006E55FE">
        <w:rPr>
          <w:rFonts w:ascii="Unistra A" w:hAnsi="Unistra A"/>
          <w:sz w:val="24"/>
        </w:rPr>
        <w:tab/>
      </w:r>
      <w:r w:rsidRPr="006E55FE">
        <w:rPr>
          <w:rFonts w:ascii="Unistra A" w:hAnsi="Unistra A"/>
          <w:sz w:val="24"/>
        </w:rPr>
        <w:tab/>
        <w:t>Code guichet :</w:t>
      </w:r>
      <w:r w:rsidRPr="006E55FE">
        <w:rPr>
          <w:rFonts w:ascii="Unistra A" w:hAnsi="Unistra A"/>
          <w:sz w:val="24"/>
        </w:rPr>
        <w:tab/>
      </w:r>
      <w:r w:rsidRPr="006E55FE">
        <w:rPr>
          <w:rFonts w:ascii="Unistra A" w:hAnsi="Unistra A"/>
          <w:sz w:val="24"/>
        </w:rPr>
        <w:tab/>
        <w:t>N° de compte :</w:t>
      </w:r>
      <w:r w:rsidRPr="006E55FE">
        <w:rPr>
          <w:rFonts w:ascii="Unistra A" w:hAnsi="Unistra A"/>
          <w:sz w:val="24"/>
        </w:rPr>
        <w:tab/>
      </w:r>
      <w:r w:rsidRPr="006E55FE">
        <w:rPr>
          <w:rFonts w:ascii="Unistra A" w:hAnsi="Unistra A"/>
          <w:sz w:val="24"/>
        </w:rPr>
        <w:tab/>
        <w:t>Clé RIB :</w:t>
      </w:r>
      <w:r w:rsidRPr="006E55FE">
        <w:rPr>
          <w:rFonts w:ascii="Unistra A" w:hAnsi="Unistra A"/>
          <w:sz w:val="24"/>
        </w:rPr>
        <w:tab/>
      </w:r>
    </w:p>
    <w:p w14:paraId="1415C35C" w14:textId="77777777" w:rsidR="004E0C11" w:rsidRPr="006E55FE" w:rsidRDefault="004E0C11">
      <w:pPr>
        <w:pStyle w:val="Normal1"/>
        <w:keepNext/>
        <w:tabs>
          <w:tab w:val="clear" w:pos="284"/>
          <w:tab w:val="clear" w:pos="851"/>
          <w:tab w:val="left" w:pos="1304"/>
          <w:tab w:val="left" w:leader="dot" w:pos="9072"/>
        </w:tabs>
        <w:ind w:left="284" w:firstLine="0"/>
        <w:rPr>
          <w:rFonts w:ascii="Unistra A" w:hAnsi="Unistra A"/>
          <w:sz w:val="24"/>
        </w:rPr>
      </w:pPr>
      <w:r w:rsidRPr="006E55FE">
        <w:rPr>
          <w:rFonts w:ascii="Unistra A" w:hAnsi="Unistra A"/>
          <w:sz w:val="24"/>
        </w:rPr>
        <w:tab/>
        <w:t>IBAN :</w:t>
      </w:r>
      <w:r w:rsidRPr="006E55FE">
        <w:rPr>
          <w:rFonts w:ascii="Unistra A" w:hAnsi="Unistra A"/>
          <w:sz w:val="24"/>
        </w:rPr>
        <w:tab/>
      </w:r>
      <w:r w:rsidRPr="006E55FE">
        <w:rPr>
          <w:rFonts w:ascii="Unistra A" w:hAnsi="Unistra A"/>
          <w:sz w:val="24"/>
        </w:rPr>
        <w:tab/>
      </w:r>
    </w:p>
    <w:p w14:paraId="21F4644F" w14:textId="77777777" w:rsidR="004E0C11" w:rsidRPr="006E55FE" w:rsidRDefault="004E0C11">
      <w:pPr>
        <w:pStyle w:val="Normal1"/>
        <w:keepNext/>
        <w:tabs>
          <w:tab w:val="clear" w:pos="284"/>
          <w:tab w:val="clear" w:pos="851"/>
          <w:tab w:val="left" w:pos="1134"/>
          <w:tab w:val="left" w:leader="dot" w:pos="9072"/>
        </w:tabs>
        <w:ind w:left="284" w:firstLine="0"/>
        <w:rPr>
          <w:rFonts w:ascii="Unistra A" w:hAnsi="Unistra A"/>
          <w:sz w:val="24"/>
        </w:rPr>
      </w:pPr>
      <w:r w:rsidRPr="006E55FE">
        <w:rPr>
          <w:rFonts w:ascii="Unistra A" w:hAnsi="Unistra A"/>
          <w:sz w:val="24"/>
        </w:rPr>
        <w:tab/>
        <w:t>BIC :</w:t>
      </w:r>
      <w:r w:rsidRPr="006E55FE">
        <w:rPr>
          <w:rFonts w:ascii="Unistra A" w:hAnsi="Unistra A"/>
          <w:sz w:val="24"/>
        </w:rPr>
        <w:tab/>
      </w:r>
      <w:r w:rsidRPr="006E55FE">
        <w:rPr>
          <w:rFonts w:ascii="Unistra A" w:hAnsi="Unistra A"/>
          <w:sz w:val="24"/>
        </w:rPr>
        <w:tab/>
      </w:r>
    </w:p>
    <w:p w14:paraId="37B8F3E8" w14:textId="77777777" w:rsidR="004E0C11" w:rsidRPr="006E55FE" w:rsidRDefault="004E0C11">
      <w:pPr>
        <w:ind w:firstLine="284"/>
        <w:jc w:val="both"/>
        <w:rPr>
          <w:rFonts w:ascii="Unistra A" w:hAnsi="Unistra A"/>
          <w:sz w:val="24"/>
        </w:rPr>
      </w:pPr>
    </w:p>
    <w:p w14:paraId="4D71D084" w14:textId="77777777" w:rsidR="004E0C11" w:rsidRPr="006E55FE" w:rsidRDefault="004E0C11">
      <w:pPr>
        <w:ind w:firstLine="284"/>
        <w:jc w:val="both"/>
        <w:rPr>
          <w:rFonts w:ascii="Unistra A" w:hAnsi="Unistra A"/>
          <w:sz w:val="24"/>
        </w:rPr>
      </w:pPr>
      <w:r w:rsidRPr="006E55FE">
        <w:rPr>
          <w:rFonts w:ascii="Unistra A" w:hAnsi="Unistra A"/>
          <w:sz w:val="24"/>
        </w:rPr>
        <w:t>Le maître de l’ouvrage se libèrera des sommes dues aux sous-traitants payés directement en faisant porter leurs montants au crédit des comptes désignés dans les annexes, les avenants ou les actes spéciaux.</w:t>
      </w:r>
    </w:p>
    <w:p w14:paraId="22592B80" w14:textId="77777777" w:rsidR="004E0C11" w:rsidRPr="006E55FE" w:rsidRDefault="004E0C11">
      <w:pPr>
        <w:ind w:firstLine="284"/>
        <w:jc w:val="both"/>
        <w:rPr>
          <w:rFonts w:ascii="Unistra A" w:hAnsi="Unistra A"/>
          <w:sz w:val="24"/>
        </w:rPr>
      </w:pPr>
    </w:p>
    <w:p w14:paraId="51E69548" w14:textId="77777777" w:rsidR="004E0C11" w:rsidRPr="006E55FE" w:rsidRDefault="004E0C11" w:rsidP="00FB2273">
      <w:pPr>
        <w:ind w:firstLine="284"/>
        <w:jc w:val="both"/>
        <w:rPr>
          <w:rFonts w:ascii="Unistra A" w:hAnsi="Unistra A"/>
          <w:sz w:val="24"/>
        </w:rPr>
      </w:pPr>
      <w:r w:rsidRPr="006E55FE">
        <w:rPr>
          <w:rFonts w:ascii="Unistra A" w:hAnsi="Unistra A"/>
          <w:sz w:val="24"/>
        </w:rPr>
        <w:t>Conformément au C</w:t>
      </w:r>
      <w:del w:id="47" w:author="Ayhan Ciplak" w:date="2025-06-25T13:42:00Z">
        <w:r w:rsidRPr="006E55FE" w:rsidDel="001C1969">
          <w:rPr>
            <w:rFonts w:ascii="Unistra A" w:hAnsi="Unistra A"/>
            <w:sz w:val="24"/>
          </w:rPr>
          <w:delText>.</w:delText>
        </w:r>
      </w:del>
      <w:r w:rsidRPr="006E55FE">
        <w:rPr>
          <w:rFonts w:ascii="Unistra A" w:hAnsi="Unistra A"/>
          <w:sz w:val="24"/>
        </w:rPr>
        <w:t>C</w:t>
      </w:r>
      <w:del w:id="48" w:author="Ayhan Ciplak" w:date="2025-06-25T13:42:00Z">
        <w:r w:rsidRPr="006E55FE" w:rsidDel="001C1969">
          <w:rPr>
            <w:rFonts w:ascii="Unistra A" w:hAnsi="Unistra A"/>
            <w:sz w:val="24"/>
          </w:rPr>
          <w:delText>.</w:delText>
        </w:r>
      </w:del>
      <w:r w:rsidRPr="006E55FE">
        <w:rPr>
          <w:rFonts w:ascii="Unistra A" w:hAnsi="Unistra A"/>
          <w:sz w:val="24"/>
        </w:rPr>
        <w:t>A</w:t>
      </w:r>
      <w:del w:id="49" w:author="Ayhan Ciplak" w:date="2025-06-25T13:42:00Z">
        <w:r w:rsidRPr="006E55FE" w:rsidDel="001C1969">
          <w:rPr>
            <w:rFonts w:ascii="Unistra A" w:hAnsi="Unistra A"/>
            <w:sz w:val="24"/>
          </w:rPr>
          <w:delText>.</w:delText>
        </w:r>
      </w:del>
      <w:r w:rsidRPr="006E55FE">
        <w:rPr>
          <w:rFonts w:ascii="Unistra A" w:hAnsi="Unistra A"/>
          <w:sz w:val="24"/>
        </w:rPr>
        <w:t>P</w:t>
      </w:r>
      <w:del w:id="50" w:author="Ayhan Ciplak" w:date="2025-06-25T13:42:00Z">
        <w:r w:rsidRPr="006E55FE" w:rsidDel="001C1969">
          <w:rPr>
            <w:rFonts w:ascii="Unistra A" w:hAnsi="Unistra A"/>
            <w:sz w:val="24"/>
          </w:rPr>
          <w:delText>.</w:delText>
        </w:r>
      </w:del>
      <w:r w:rsidRPr="006E55FE">
        <w:rPr>
          <w:rFonts w:ascii="Unistra A" w:hAnsi="Unistra A"/>
          <w:sz w:val="24"/>
        </w:rPr>
        <w:t> la ou les entreprises ci-après désignées</w:t>
      </w:r>
    </w:p>
    <w:tbl>
      <w:tblPr>
        <w:tblW w:w="9326" w:type="dxa"/>
        <w:tblInd w:w="20" w:type="dxa"/>
        <w:tblBorders>
          <w:top w:val="single" w:sz="12" w:space="0" w:color="85245F"/>
          <w:left w:val="single" w:sz="12" w:space="0" w:color="85245F"/>
          <w:bottom w:val="single" w:sz="12" w:space="0" w:color="85245F"/>
          <w:right w:val="single" w:sz="12" w:space="0" w:color="85245F"/>
          <w:insideH w:val="single" w:sz="12" w:space="0" w:color="85245F"/>
          <w:insideV w:val="single" w:sz="12" w:space="0" w:color="85245F"/>
        </w:tblBorders>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EB5955" w:rsidRPr="00EB5955" w14:paraId="78FA2A84" w14:textId="77777777" w:rsidTr="00AC5AFB">
        <w:trPr>
          <w:cantSplit/>
          <w:tblHeader/>
          <w:ins w:id="51"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15F9C573" w14:textId="77777777" w:rsidR="00EB5955" w:rsidRPr="00EB5955" w:rsidRDefault="00EB5955" w:rsidP="00EB5955">
            <w:pPr>
              <w:keepLines/>
              <w:widowControl w:val="0"/>
              <w:autoSpaceDE w:val="0"/>
              <w:autoSpaceDN w:val="0"/>
              <w:adjustRightInd w:val="0"/>
              <w:spacing w:before="20" w:after="20"/>
              <w:ind w:left="108" w:right="102"/>
              <w:rPr>
                <w:ins w:id="52" w:author="Ayhan Ciplak" w:date="2025-06-25T13:45:00Z"/>
                <w:rFonts w:ascii="Arial" w:hAnsi="Arial" w:cs="Arial"/>
                <w:b/>
                <w:sz w:val="24"/>
                <w:szCs w:val="24"/>
                <w:rPrChange w:id="53" w:author="Ayhan Ciplak" w:date="2025-06-25T13:47:00Z">
                  <w:rPr>
                    <w:ins w:id="54" w:author="Ayhan Ciplak" w:date="2025-06-25T13:45:00Z"/>
                    <w:rFonts w:ascii="Arial" w:hAnsi="Arial" w:cs="Arial"/>
                    <w:sz w:val="24"/>
                    <w:szCs w:val="24"/>
                  </w:rPr>
                </w:rPrChange>
              </w:rPr>
            </w:pPr>
            <w:ins w:id="55" w:author="Ayhan Ciplak" w:date="2025-06-25T13:45:00Z">
              <w:r w:rsidRPr="00EB5955">
                <w:rPr>
                  <w:rFonts w:ascii="Arial" w:hAnsi="Arial" w:cs="Arial"/>
                  <w:b/>
                  <w:sz w:val="16"/>
                  <w:szCs w:val="16"/>
                  <w:rPrChange w:id="56" w:author="Ayhan Ciplak" w:date="2025-06-25T13:47:00Z">
                    <w:rPr>
                      <w:rFonts w:ascii="Arial" w:hAnsi="Arial" w:cs="Arial"/>
                      <w:color w:val="FFFFFF"/>
                      <w:sz w:val="16"/>
                      <w:szCs w:val="16"/>
                    </w:rPr>
                  </w:rPrChange>
                </w:rPr>
                <w:t>LE TITULAIRE/MANDATAIRE</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2A187B89" w14:textId="77777777" w:rsidR="00EB5955" w:rsidRPr="00EB5955" w:rsidRDefault="00EB5955" w:rsidP="00EB5955">
            <w:pPr>
              <w:keepLines/>
              <w:widowControl w:val="0"/>
              <w:autoSpaceDE w:val="0"/>
              <w:autoSpaceDN w:val="0"/>
              <w:adjustRightInd w:val="0"/>
              <w:spacing w:before="20" w:after="20"/>
              <w:ind w:left="108" w:right="102"/>
              <w:rPr>
                <w:ins w:id="57"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0847F770" w14:textId="77777777" w:rsidR="00EB5955" w:rsidRPr="00EB5955" w:rsidRDefault="00EB5955" w:rsidP="00EB5955">
            <w:pPr>
              <w:keepLines/>
              <w:widowControl w:val="0"/>
              <w:autoSpaceDE w:val="0"/>
              <w:autoSpaceDN w:val="0"/>
              <w:adjustRightInd w:val="0"/>
              <w:spacing w:before="20" w:after="20"/>
              <w:ind w:left="112" w:right="94"/>
              <w:jc w:val="center"/>
              <w:rPr>
                <w:ins w:id="58" w:author="Ayhan Ciplak" w:date="2025-06-25T13:45:00Z"/>
                <w:rFonts w:ascii="Arial" w:hAnsi="Arial" w:cs="Arial"/>
                <w:b/>
                <w:sz w:val="24"/>
                <w:szCs w:val="24"/>
                <w:rPrChange w:id="59" w:author="Ayhan Ciplak" w:date="2025-06-25T13:47:00Z">
                  <w:rPr>
                    <w:ins w:id="60" w:author="Ayhan Ciplak" w:date="2025-06-25T13:45:00Z"/>
                    <w:rFonts w:ascii="Arial" w:hAnsi="Arial" w:cs="Arial"/>
                    <w:sz w:val="24"/>
                    <w:szCs w:val="24"/>
                  </w:rPr>
                </w:rPrChange>
              </w:rPr>
            </w:pPr>
            <w:ins w:id="61" w:author="Ayhan Ciplak" w:date="2025-06-25T13:45:00Z">
              <w:r w:rsidRPr="00EB5955">
                <w:rPr>
                  <w:rFonts w:ascii="Arial" w:hAnsi="Arial" w:cs="Arial"/>
                  <w:b/>
                  <w:sz w:val="16"/>
                  <w:szCs w:val="16"/>
                  <w:rPrChange w:id="62"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BEC2DCC" w14:textId="77777777" w:rsidR="00EB5955" w:rsidRPr="00EB5955" w:rsidRDefault="00EB5955" w:rsidP="00EB5955">
            <w:pPr>
              <w:keepLines/>
              <w:widowControl w:val="0"/>
              <w:autoSpaceDE w:val="0"/>
              <w:autoSpaceDN w:val="0"/>
              <w:adjustRightInd w:val="0"/>
              <w:spacing w:before="20" w:after="20"/>
              <w:ind w:left="112" w:right="94"/>
              <w:jc w:val="center"/>
              <w:rPr>
                <w:ins w:id="63"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3EA5C819" w14:textId="77777777" w:rsidR="00EB5955" w:rsidRPr="00EB5955" w:rsidRDefault="00EB5955" w:rsidP="00EB5955">
            <w:pPr>
              <w:keepLines/>
              <w:widowControl w:val="0"/>
              <w:autoSpaceDE w:val="0"/>
              <w:autoSpaceDN w:val="0"/>
              <w:adjustRightInd w:val="0"/>
              <w:spacing w:before="20" w:after="20"/>
              <w:ind w:left="109" w:right="102"/>
              <w:rPr>
                <w:ins w:id="64" w:author="Ayhan Ciplak" w:date="2025-06-25T13:45:00Z"/>
                <w:rFonts w:ascii="Arial" w:hAnsi="Arial" w:cs="Arial"/>
                <w:b/>
                <w:sz w:val="24"/>
                <w:szCs w:val="24"/>
                <w:rPrChange w:id="65" w:author="Ayhan Ciplak" w:date="2025-06-25T13:47:00Z">
                  <w:rPr>
                    <w:ins w:id="66" w:author="Ayhan Ciplak" w:date="2025-06-25T13:45:00Z"/>
                    <w:rFonts w:ascii="Arial" w:hAnsi="Arial" w:cs="Arial"/>
                    <w:sz w:val="24"/>
                    <w:szCs w:val="24"/>
                  </w:rPr>
                </w:rPrChange>
              </w:rPr>
            </w:pPr>
            <w:ins w:id="67" w:author="Ayhan Ciplak" w:date="2025-06-25T13:45:00Z">
              <w:r w:rsidRPr="00EB5955">
                <w:rPr>
                  <w:rFonts w:ascii="Arial" w:hAnsi="Arial" w:cs="Arial"/>
                  <w:b/>
                  <w:sz w:val="16"/>
                  <w:szCs w:val="16"/>
                  <w:rPrChange w:id="68" w:author="Ayhan Ciplak" w:date="2025-06-25T13:47:00Z">
                    <w:rPr>
                      <w:rFonts w:ascii="Arial" w:hAnsi="Arial" w:cs="Arial"/>
                      <w:color w:val="FFFFFF"/>
                      <w:sz w:val="16"/>
                      <w:szCs w:val="16"/>
                    </w:rPr>
                  </w:rPrChange>
                </w:rPr>
                <w:t>RENONCE A L’AVANCE</w:t>
              </w:r>
            </w:ins>
          </w:p>
        </w:tc>
      </w:tr>
      <w:tr w:rsidR="00EB5955" w:rsidRPr="00EB5955" w14:paraId="6106686C" w14:textId="77777777" w:rsidTr="00AC5AFB">
        <w:trPr>
          <w:cantSplit/>
          <w:tblHeader/>
          <w:ins w:id="69"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303DF613" w14:textId="77777777" w:rsidR="00EB5955" w:rsidRPr="00EB5955" w:rsidRDefault="00EB5955" w:rsidP="00EB5955">
            <w:pPr>
              <w:keepLines/>
              <w:widowControl w:val="0"/>
              <w:autoSpaceDE w:val="0"/>
              <w:autoSpaceDN w:val="0"/>
              <w:adjustRightInd w:val="0"/>
              <w:spacing w:before="20" w:after="20"/>
              <w:ind w:left="108" w:right="102"/>
              <w:rPr>
                <w:ins w:id="70" w:author="Ayhan Ciplak" w:date="2025-06-25T13:45:00Z"/>
                <w:rFonts w:ascii="Arial" w:hAnsi="Arial" w:cs="Arial"/>
                <w:b/>
                <w:sz w:val="24"/>
                <w:szCs w:val="24"/>
                <w:rPrChange w:id="71" w:author="Ayhan Ciplak" w:date="2025-06-25T13:47:00Z">
                  <w:rPr>
                    <w:ins w:id="72" w:author="Ayhan Ciplak" w:date="2025-06-25T13:45:00Z"/>
                    <w:rFonts w:ascii="Arial" w:hAnsi="Arial" w:cs="Arial"/>
                    <w:sz w:val="24"/>
                    <w:szCs w:val="24"/>
                  </w:rPr>
                </w:rPrChange>
              </w:rPr>
            </w:pPr>
            <w:ins w:id="73" w:author="Ayhan Ciplak" w:date="2025-06-25T13:45:00Z">
              <w:r w:rsidRPr="00EB5955">
                <w:rPr>
                  <w:rFonts w:ascii="Arial" w:hAnsi="Arial" w:cs="Arial"/>
                  <w:b/>
                  <w:sz w:val="16"/>
                  <w:szCs w:val="16"/>
                  <w:rPrChange w:id="74" w:author="Ayhan Ciplak" w:date="2025-06-25T13:47:00Z">
                    <w:rPr>
                      <w:rFonts w:ascii="Arial" w:hAnsi="Arial" w:cs="Arial"/>
                      <w:color w:val="FFFFFF"/>
                      <w:sz w:val="16"/>
                      <w:szCs w:val="16"/>
                    </w:rPr>
                  </w:rPrChange>
                </w:rPr>
                <w:t>COTRAITANT 1</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541614F0" w14:textId="77777777" w:rsidR="00EB5955" w:rsidRPr="00EB5955" w:rsidRDefault="00EB5955" w:rsidP="00EB5955">
            <w:pPr>
              <w:keepLines/>
              <w:widowControl w:val="0"/>
              <w:autoSpaceDE w:val="0"/>
              <w:autoSpaceDN w:val="0"/>
              <w:adjustRightInd w:val="0"/>
              <w:spacing w:before="20" w:after="20"/>
              <w:ind w:left="108" w:right="102"/>
              <w:rPr>
                <w:ins w:id="75"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6E2E1373" w14:textId="77777777" w:rsidR="00EB5955" w:rsidRPr="00EB5955" w:rsidRDefault="00EB5955" w:rsidP="00EB5955">
            <w:pPr>
              <w:keepLines/>
              <w:widowControl w:val="0"/>
              <w:autoSpaceDE w:val="0"/>
              <w:autoSpaceDN w:val="0"/>
              <w:adjustRightInd w:val="0"/>
              <w:spacing w:before="20" w:after="20"/>
              <w:ind w:left="112" w:right="94"/>
              <w:jc w:val="center"/>
              <w:rPr>
                <w:ins w:id="76" w:author="Ayhan Ciplak" w:date="2025-06-25T13:45:00Z"/>
                <w:rFonts w:ascii="Arial" w:hAnsi="Arial" w:cs="Arial"/>
                <w:b/>
                <w:sz w:val="24"/>
                <w:szCs w:val="24"/>
                <w:rPrChange w:id="77" w:author="Ayhan Ciplak" w:date="2025-06-25T13:47:00Z">
                  <w:rPr>
                    <w:ins w:id="78" w:author="Ayhan Ciplak" w:date="2025-06-25T13:45:00Z"/>
                    <w:rFonts w:ascii="Arial" w:hAnsi="Arial" w:cs="Arial"/>
                    <w:sz w:val="24"/>
                    <w:szCs w:val="24"/>
                  </w:rPr>
                </w:rPrChange>
              </w:rPr>
            </w:pPr>
            <w:ins w:id="79" w:author="Ayhan Ciplak" w:date="2025-06-25T13:45:00Z">
              <w:r w:rsidRPr="00EB5955">
                <w:rPr>
                  <w:rFonts w:ascii="Arial" w:hAnsi="Arial" w:cs="Arial"/>
                  <w:b/>
                  <w:sz w:val="16"/>
                  <w:szCs w:val="16"/>
                  <w:rPrChange w:id="80"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AD21ED" w14:textId="77777777" w:rsidR="00EB5955" w:rsidRPr="00EB5955" w:rsidRDefault="00EB5955" w:rsidP="00EB5955">
            <w:pPr>
              <w:keepLines/>
              <w:widowControl w:val="0"/>
              <w:autoSpaceDE w:val="0"/>
              <w:autoSpaceDN w:val="0"/>
              <w:adjustRightInd w:val="0"/>
              <w:spacing w:before="20" w:after="20"/>
              <w:ind w:left="112" w:right="94"/>
              <w:jc w:val="center"/>
              <w:rPr>
                <w:ins w:id="81"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24FB8ABE" w14:textId="77777777" w:rsidR="00EB5955" w:rsidRPr="00EB5955" w:rsidRDefault="00EB5955" w:rsidP="00EB5955">
            <w:pPr>
              <w:keepLines/>
              <w:widowControl w:val="0"/>
              <w:autoSpaceDE w:val="0"/>
              <w:autoSpaceDN w:val="0"/>
              <w:adjustRightInd w:val="0"/>
              <w:spacing w:before="20" w:after="20"/>
              <w:ind w:left="109" w:right="102"/>
              <w:rPr>
                <w:ins w:id="82" w:author="Ayhan Ciplak" w:date="2025-06-25T13:45:00Z"/>
                <w:rFonts w:ascii="Arial" w:hAnsi="Arial" w:cs="Arial"/>
                <w:b/>
                <w:sz w:val="24"/>
                <w:szCs w:val="24"/>
                <w:rPrChange w:id="83" w:author="Ayhan Ciplak" w:date="2025-06-25T13:47:00Z">
                  <w:rPr>
                    <w:ins w:id="84" w:author="Ayhan Ciplak" w:date="2025-06-25T13:45:00Z"/>
                    <w:rFonts w:ascii="Arial" w:hAnsi="Arial" w:cs="Arial"/>
                    <w:sz w:val="24"/>
                    <w:szCs w:val="24"/>
                  </w:rPr>
                </w:rPrChange>
              </w:rPr>
            </w:pPr>
            <w:ins w:id="85" w:author="Ayhan Ciplak" w:date="2025-06-25T13:45:00Z">
              <w:r w:rsidRPr="00EB5955">
                <w:rPr>
                  <w:rFonts w:ascii="Arial" w:hAnsi="Arial" w:cs="Arial"/>
                  <w:b/>
                  <w:sz w:val="16"/>
                  <w:szCs w:val="16"/>
                  <w:rPrChange w:id="86" w:author="Ayhan Ciplak" w:date="2025-06-25T13:47:00Z">
                    <w:rPr>
                      <w:rFonts w:ascii="Arial" w:hAnsi="Arial" w:cs="Arial"/>
                      <w:color w:val="FFFFFF"/>
                      <w:sz w:val="16"/>
                      <w:szCs w:val="16"/>
                    </w:rPr>
                  </w:rPrChange>
                </w:rPr>
                <w:t>RENONCE A L’AVANCE</w:t>
              </w:r>
            </w:ins>
          </w:p>
        </w:tc>
      </w:tr>
      <w:tr w:rsidR="00EB5955" w:rsidRPr="00EB5955" w14:paraId="67C46830" w14:textId="77777777" w:rsidTr="00AC5AFB">
        <w:trPr>
          <w:cantSplit/>
          <w:tblHeader/>
          <w:ins w:id="87"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4DE0E96D" w14:textId="77777777" w:rsidR="00EB5955" w:rsidRPr="00EB5955" w:rsidRDefault="00EB5955" w:rsidP="00EB5955">
            <w:pPr>
              <w:keepLines/>
              <w:widowControl w:val="0"/>
              <w:autoSpaceDE w:val="0"/>
              <w:autoSpaceDN w:val="0"/>
              <w:adjustRightInd w:val="0"/>
              <w:spacing w:before="20" w:after="20"/>
              <w:ind w:left="108" w:right="102"/>
              <w:rPr>
                <w:ins w:id="88" w:author="Ayhan Ciplak" w:date="2025-06-25T13:45:00Z"/>
                <w:rFonts w:ascii="Arial" w:hAnsi="Arial" w:cs="Arial"/>
                <w:b/>
                <w:sz w:val="24"/>
                <w:szCs w:val="24"/>
                <w:rPrChange w:id="89" w:author="Ayhan Ciplak" w:date="2025-06-25T13:47:00Z">
                  <w:rPr>
                    <w:ins w:id="90" w:author="Ayhan Ciplak" w:date="2025-06-25T13:45:00Z"/>
                    <w:rFonts w:ascii="Arial" w:hAnsi="Arial" w:cs="Arial"/>
                    <w:sz w:val="24"/>
                    <w:szCs w:val="24"/>
                  </w:rPr>
                </w:rPrChange>
              </w:rPr>
            </w:pPr>
            <w:ins w:id="91" w:author="Ayhan Ciplak" w:date="2025-06-25T13:45:00Z">
              <w:r w:rsidRPr="00EB5955">
                <w:rPr>
                  <w:rFonts w:ascii="Arial" w:hAnsi="Arial" w:cs="Arial"/>
                  <w:b/>
                  <w:sz w:val="16"/>
                  <w:szCs w:val="16"/>
                  <w:rPrChange w:id="92" w:author="Ayhan Ciplak" w:date="2025-06-25T13:47:00Z">
                    <w:rPr>
                      <w:rFonts w:ascii="Arial" w:hAnsi="Arial" w:cs="Arial"/>
                      <w:color w:val="FFFFFF"/>
                      <w:sz w:val="16"/>
                      <w:szCs w:val="16"/>
                    </w:rPr>
                  </w:rPrChange>
                </w:rPr>
                <w:t>COTRAITANT 2</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4867CD8B" w14:textId="77777777" w:rsidR="00EB5955" w:rsidRPr="00EB5955" w:rsidRDefault="00EB5955" w:rsidP="00EB5955">
            <w:pPr>
              <w:keepLines/>
              <w:widowControl w:val="0"/>
              <w:autoSpaceDE w:val="0"/>
              <w:autoSpaceDN w:val="0"/>
              <w:adjustRightInd w:val="0"/>
              <w:spacing w:before="20" w:after="20"/>
              <w:ind w:left="108" w:right="102"/>
              <w:rPr>
                <w:ins w:id="93"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51452A42" w14:textId="77777777" w:rsidR="00EB5955" w:rsidRPr="00EB5955" w:rsidRDefault="00EB5955" w:rsidP="00EB5955">
            <w:pPr>
              <w:keepLines/>
              <w:widowControl w:val="0"/>
              <w:autoSpaceDE w:val="0"/>
              <w:autoSpaceDN w:val="0"/>
              <w:adjustRightInd w:val="0"/>
              <w:spacing w:before="20" w:after="20"/>
              <w:ind w:left="112" w:right="94"/>
              <w:jc w:val="center"/>
              <w:rPr>
                <w:ins w:id="94" w:author="Ayhan Ciplak" w:date="2025-06-25T13:45:00Z"/>
                <w:rFonts w:ascii="Arial" w:hAnsi="Arial" w:cs="Arial"/>
                <w:b/>
                <w:sz w:val="24"/>
                <w:szCs w:val="24"/>
                <w:rPrChange w:id="95" w:author="Ayhan Ciplak" w:date="2025-06-25T13:47:00Z">
                  <w:rPr>
                    <w:ins w:id="96" w:author="Ayhan Ciplak" w:date="2025-06-25T13:45:00Z"/>
                    <w:rFonts w:ascii="Arial" w:hAnsi="Arial" w:cs="Arial"/>
                    <w:sz w:val="24"/>
                    <w:szCs w:val="24"/>
                  </w:rPr>
                </w:rPrChange>
              </w:rPr>
            </w:pPr>
            <w:ins w:id="97" w:author="Ayhan Ciplak" w:date="2025-06-25T13:45:00Z">
              <w:r w:rsidRPr="00EB5955">
                <w:rPr>
                  <w:rFonts w:ascii="Arial" w:hAnsi="Arial" w:cs="Arial"/>
                  <w:b/>
                  <w:sz w:val="16"/>
                  <w:szCs w:val="16"/>
                  <w:rPrChange w:id="98"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72FADE" w14:textId="77777777" w:rsidR="00EB5955" w:rsidRPr="00EB5955" w:rsidRDefault="00EB5955" w:rsidP="00EB5955">
            <w:pPr>
              <w:keepLines/>
              <w:widowControl w:val="0"/>
              <w:autoSpaceDE w:val="0"/>
              <w:autoSpaceDN w:val="0"/>
              <w:adjustRightInd w:val="0"/>
              <w:spacing w:before="20" w:after="20"/>
              <w:ind w:left="112" w:right="94"/>
              <w:jc w:val="center"/>
              <w:rPr>
                <w:ins w:id="99"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070F0F23" w14:textId="77777777" w:rsidR="00EB5955" w:rsidRPr="00EB5955" w:rsidRDefault="00EB5955" w:rsidP="00EB5955">
            <w:pPr>
              <w:keepLines/>
              <w:widowControl w:val="0"/>
              <w:autoSpaceDE w:val="0"/>
              <w:autoSpaceDN w:val="0"/>
              <w:adjustRightInd w:val="0"/>
              <w:spacing w:before="20" w:after="20"/>
              <w:ind w:left="109" w:right="102"/>
              <w:rPr>
                <w:ins w:id="100" w:author="Ayhan Ciplak" w:date="2025-06-25T13:45:00Z"/>
                <w:rFonts w:ascii="Arial" w:hAnsi="Arial" w:cs="Arial"/>
                <w:b/>
                <w:sz w:val="24"/>
                <w:szCs w:val="24"/>
                <w:rPrChange w:id="101" w:author="Ayhan Ciplak" w:date="2025-06-25T13:47:00Z">
                  <w:rPr>
                    <w:ins w:id="102" w:author="Ayhan Ciplak" w:date="2025-06-25T13:45:00Z"/>
                    <w:rFonts w:ascii="Arial" w:hAnsi="Arial" w:cs="Arial"/>
                    <w:sz w:val="24"/>
                    <w:szCs w:val="24"/>
                  </w:rPr>
                </w:rPrChange>
              </w:rPr>
            </w:pPr>
            <w:ins w:id="103" w:author="Ayhan Ciplak" w:date="2025-06-25T13:45:00Z">
              <w:r w:rsidRPr="00EB5955">
                <w:rPr>
                  <w:rFonts w:ascii="Arial" w:hAnsi="Arial" w:cs="Arial"/>
                  <w:b/>
                  <w:sz w:val="16"/>
                  <w:szCs w:val="16"/>
                  <w:rPrChange w:id="104" w:author="Ayhan Ciplak" w:date="2025-06-25T13:47:00Z">
                    <w:rPr>
                      <w:rFonts w:ascii="Arial" w:hAnsi="Arial" w:cs="Arial"/>
                      <w:color w:val="FFFFFF"/>
                      <w:sz w:val="16"/>
                      <w:szCs w:val="16"/>
                    </w:rPr>
                  </w:rPrChange>
                </w:rPr>
                <w:t>RENONCE A L’AVANCE</w:t>
              </w:r>
            </w:ins>
          </w:p>
        </w:tc>
      </w:tr>
      <w:tr w:rsidR="00EB5955" w:rsidRPr="00EB5955" w14:paraId="2B7E7A4E" w14:textId="77777777" w:rsidTr="00AC5AFB">
        <w:trPr>
          <w:cantSplit/>
          <w:tblHeader/>
          <w:ins w:id="105"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74DDD54C" w14:textId="77777777" w:rsidR="00EB5955" w:rsidRPr="00EB5955" w:rsidRDefault="00EB5955" w:rsidP="00EB5955">
            <w:pPr>
              <w:keepLines/>
              <w:widowControl w:val="0"/>
              <w:autoSpaceDE w:val="0"/>
              <w:autoSpaceDN w:val="0"/>
              <w:adjustRightInd w:val="0"/>
              <w:spacing w:before="20" w:after="20"/>
              <w:ind w:left="108" w:right="102"/>
              <w:rPr>
                <w:ins w:id="106" w:author="Ayhan Ciplak" w:date="2025-06-25T13:45:00Z"/>
                <w:rFonts w:ascii="Arial" w:hAnsi="Arial" w:cs="Arial"/>
                <w:b/>
                <w:sz w:val="24"/>
                <w:szCs w:val="24"/>
                <w:rPrChange w:id="107" w:author="Ayhan Ciplak" w:date="2025-06-25T13:47:00Z">
                  <w:rPr>
                    <w:ins w:id="108" w:author="Ayhan Ciplak" w:date="2025-06-25T13:45:00Z"/>
                    <w:rFonts w:ascii="Arial" w:hAnsi="Arial" w:cs="Arial"/>
                    <w:sz w:val="24"/>
                    <w:szCs w:val="24"/>
                  </w:rPr>
                </w:rPrChange>
              </w:rPr>
            </w:pPr>
            <w:ins w:id="109" w:author="Ayhan Ciplak" w:date="2025-06-25T13:45:00Z">
              <w:r w:rsidRPr="00EB5955">
                <w:rPr>
                  <w:rFonts w:ascii="Arial" w:hAnsi="Arial" w:cs="Arial"/>
                  <w:b/>
                  <w:sz w:val="16"/>
                  <w:szCs w:val="16"/>
                  <w:rPrChange w:id="110" w:author="Ayhan Ciplak" w:date="2025-06-25T13:47:00Z">
                    <w:rPr>
                      <w:rFonts w:ascii="Arial" w:hAnsi="Arial" w:cs="Arial"/>
                      <w:color w:val="FFFFFF"/>
                      <w:sz w:val="16"/>
                      <w:szCs w:val="16"/>
                    </w:rPr>
                  </w:rPrChange>
                </w:rPr>
                <w:t>COTRAITANT 3</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7D4CB8F8" w14:textId="77777777" w:rsidR="00EB5955" w:rsidRPr="00EB5955" w:rsidRDefault="00EB5955" w:rsidP="00EB5955">
            <w:pPr>
              <w:keepLines/>
              <w:widowControl w:val="0"/>
              <w:autoSpaceDE w:val="0"/>
              <w:autoSpaceDN w:val="0"/>
              <w:adjustRightInd w:val="0"/>
              <w:spacing w:before="20" w:after="20"/>
              <w:ind w:left="108" w:right="102"/>
              <w:rPr>
                <w:ins w:id="111"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036105BF" w14:textId="77777777" w:rsidR="00EB5955" w:rsidRPr="00EB5955" w:rsidRDefault="00EB5955" w:rsidP="00EB5955">
            <w:pPr>
              <w:keepLines/>
              <w:widowControl w:val="0"/>
              <w:autoSpaceDE w:val="0"/>
              <w:autoSpaceDN w:val="0"/>
              <w:adjustRightInd w:val="0"/>
              <w:spacing w:before="20" w:after="20"/>
              <w:ind w:left="112" w:right="94"/>
              <w:jc w:val="center"/>
              <w:rPr>
                <w:ins w:id="112" w:author="Ayhan Ciplak" w:date="2025-06-25T13:45:00Z"/>
                <w:rFonts w:ascii="Arial" w:hAnsi="Arial" w:cs="Arial"/>
                <w:b/>
                <w:sz w:val="24"/>
                <w:szCs w:val="24"/>
                <w:rPrChange w:id="113" w:author="Ayhan Ciplak" w:date="2025-06-25T13:47:00Z">
                  <w:rPr>
                    <w:ins w:id="114" w:author="Ayhan Ciplak" w:date="2025-06-25T13:45:00Z"/>
                    <w:rFonts w:ascii="Arial" w:hAnsi="Arial" w:cs="Arial"/>
                    <w:sz w:val="24"/>
                    <w:szCs w:val="24"/>
                  </w:rPr>
                </w:rPrChange>
              </w:rPr>
            </w:pPr>
            <w:ins w:id="115" w:author="Ayhan Ciplak" w:date="2025-06-25T13:45:00Z">
              <w:r w:rsidRPr="00EB5955">
                <w:rPr>
                  <w:rFonts w:ascii="Arial" w:hAnsi="Arial" w:cs="Arial"/>
                  <w:b/>
                  <w:sz w:val="16"/>
                  <w:szCs w:val="16"/>
                  <w:rPrChange w:id="116"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C262968" w14:textId="77777777" w:rsidR="00EB5955" w:rsidRPr="00EB5955" w:rsidRDefault="00EB5955" w:rsidP="00EB5955">
            <w:pPr>
              <w:keepLines/>
              <w:widowControl w:val="0"/>
              <w:autoSpaceDE w:val="0"/>
              <w:autoSpaceDN w:val="0"/>
              <w:adjustRightInd w:val="0"/>
              <w:spacing w:before="20" w:after="20"/>
              <w:ind w:left="112" w:right="94"/>
              <w:jc w:val="center"/>
              <w:rPr>
                <w:ins w:id="117"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1F0F5D64" w14:textId="77777777" w:rsidR="00EB5955" w:rsidRPr="00EB5955" w:rsidRDefault="00EB5955" w:rsidP="00EB5955">
            <w:pPr>
              <w:keepLines/>
              <w:widowControl w:val="0"/>
              <w:autoSpaceDE w:val="0"/>
              <w:autoSpaceDN w:val="0"/>
              <w:adjustRightInd w:val="0"/>
              <w:spacing w:before="20" w:after="20"/>
              <w:ind w:left="109" w:right="102"/>
              <w:rPr>
                <w:ins w:id="118" w:author="Ayhan Ciplak" w:date="2025-06-25T13:45:00Z"/>
                <w:rFonts w:ascii="Arial" w:hAnsi="Arial" w:cs="Arial"/>
                <w:b/>
                <w:sz w:val="24"/>
                <w:szCs w:val="24"/>
                <w:rPrChange w:id="119" w:author="Ayhan Ciplak" w:date="2025-06-25T13:47:00Z">
                  <w:rPr>
                    <w:ins w:id="120" w:author="Ayhan Ciplak" w:date="2025-06-25T13:45:00Z"/>
                    <w:rFonts w:ascii="Arial" w:hAnsi="Arial" w:cs="Arial"/>
                    <w:sz w:val="24"/>
                    <w:szCs w:val="24"/>
                  </w:rPr>
                </w:rPrChange>
              </w:rPr>
            </w:pPr>
            <w:ins w:id="121" w:author="Ayhan Ciplak" w:date="2025-06-25T13:45:00Z">
              <w:r w:rsidRPr="00EB5955">
                <w:rPr>
                  <w:rFonts w:ascii="Arial" w:hAnsi="Arial" w:cs="Arial"/>
                  <w:b/>
                  <w:sz w:val="16"/>
                  <w:szCs w:val="16"/>
                  <w:rPrChange w:id="122" w:author="Ayhan Ciplak" w:date="2025-06-25T13:47:00Z">
                    <w:rPr>
                      <w:rFonts w:ascii="Arial" w:hAnsi="Arial" w:cs="Arial"/>
                      <w:color w:val="FFFFFF"/>
                      <w:sz w:val="16"/>
                      <w:szCs w:val="16"/>
                    </w:rPr>
                  </w:rPrChange>
                </w:rPr>
                <w:t>RENONCE A L’AVANCE</w:t>
              </w:r>
            </w:ins>
          </w:p>
        </w:tc>
      </w:tr>
      <w:tr w:rsidR="00EB5955" w:rsidRPr="00EB5955" w14:paraId="35FC1753" w14:textId="77777777" w:rsidTr="00AC5AFB">
        <w:trPr>
          <w:cantSplit/>
          <w:tblHeader/>
          <w:ins w:id="123"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2E26C5EC" w14:textId="77777777" w:rsidR="00EB5955" w:rsidRPr="00EB5955" w:rsidRDefault="00EB5955" w:rsidP="00EB5955">
            <w:pPr>
              <w:keepLines/>
              <w:widowControl w:val="0"/>
              <w:autoSpaceDE w:val="0"/>
              <w:autoSpaceDN w:val="0"/>
              <w:adjustRightInd w:val="0"/>
              <w:spacing w:before="20" w:after="20"/>
              <w:ind w:left="108" w:right="102"/>
              <w:rPr>
                <w:ins w:id="124" w:author="Ayhan Ciplak" w:date="2025-06-25T13:45:00Z"/>
                <w:rFonts w:ascii="Arial" w:hAnsi="Arial" w:cs="Arial"/>
                <w:b/>
                <w:sz w:val="24"/>
                <w:szCs w:val="24"/>
                <w:rPrChange w:id="125" w:author="Ayhan Ciplak" w:date="2025-06-25T13:47:00Z">
                  <w:rPr>
                    <w:ins w:id="126" w:author="Ayhan Ciplak" w:date="2025-06-25T13:45:00Z"/>
                    <w:rFonts w:ascii="Arial" w:hAnsi="Arial" w:cs="Arial"/>
                    <w:sz w:val="24"/>
                    <w:szCs w:val="24"/>
                  </w:rPr>
                </w:rPrChange>
              </w:rPr>
            </w:pPr>
            <w:ins w:id="127" w:author="Ayhan Ciplak" w:date="2025-06-25T13:45:00Z">
              <w:r w:rsidRPr="00EB5955">
                <w:rPr>
                  <w:rFonts w:ascii="Arial" w:hAnsi="Arial" w:cs="Arial"/>
                  <w:b/>
                  <w:sz w:val="16"/>
                  <w:szCs w:val="16"/>
                  <w:rPrChange w:id="128" w:author="Ayhan Ciplak" w:date="2025-06-25T13:47:00Z">
                    <w:rPr>
                      <w:rFonts w:ascii="Arial" w:hAnsi="Arial" w:cs="Arial"/>
                      <w:color w:val="FFFFFF"/>
                      <w:sz w:val="16"/>
                      <w:szCs w:val="16"/>
                    </w:rPr>
                  </w:rPrChange>
                </w:rPr>
                <w:t>COTRAITANT 4</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2083C26E" w14:textId="77777777" w:rsidR="00EB5955" w:rsidRPr="00EB5955" w:rsidRDefault="00EB5955" w:rsidP="00EB5955">
            <w:pPr>
              <w:keepLines/>
              <w:widowControl w:val="0"/>
              <w:autoSpaceDE w:val="0"/>
              <w:autoSpaceDN w:val="0"/>
              <w:adjustRightInd w:val="0"/>
              <w:spacing w:before="20" w:after="20"/>
              <w:ind w:left="108" w:right="102"/>
              <w:rPr>
                <w:ins w:id="129"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79C6CBAD" w14:textId="77777777" w:rsidR="00EB5955" w:rsidRPr="00EB5955" w:rsidRDefault="00EB5955" w:rsidP="00EB5955">
            <w:pPr>
              <w:keepLines/>
              <w:widowControl w:val="0"/>
              <w:autoSpaceDE w:val="0"/>
              <w:autoSpaceDN w:val="0"/>
              <w:adjustRightInd w:val="0"/>
              <w:spacing w:before="20" w:after="20"/>
              <w:ind w:left="112" w:right="94"/>
              <w:jc w:val="center"/>
              <w:rPr>
                <w:ins w:id="130" w:author="Ayhan Ciplak" w:date="2025-06-25T13:45:00Z"/>
                <w:rFonts w:ascii="Arial" w:hAnsi="Arial" w:cs="Arial"/>
                <w:b/>
                <w:sz w:val="24"/>
                <w:szCs w:val="24"/>
                <w:rPrChange w:id="131" w:author="Ayhan Ciplak" w:date="2025-06-25T13:47:00Z">
                  <w:rPr>
                    <w:ins w:id="132" w:author="Ayhan Ciplak" w:date="2025-06-25T13:45:00Z"/>
                    <w:rFonts w:ascii="Arial" w:hAnsi="Arial" w:cs="Arial"/>
                    <w:sz w:val="24"/>
                    <w:szCs w:val="24"/>
                  </w:rPr>
                </w:rPrChange>
              </w:rPr>
            </w:pPr>
            <w:ins w:id="133" w:author="Ayhan Ciplak" w:date="2025-06-25T13:45:00Z">
              <w:r w:rsidRPr="00EB5955">
                <w:rPr>
                  <w:rFonts w:ascii="Arial" w:hAnsi="Arial" w:cs="Arial"/>
                  <w:b/>
                  <w:sz w:val="16"/>
                  <w:szCs w:val="16"/>
                  <w:rPrChange w:id="134"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80A442" w14:textId="77777777" w:rsidR="00EB5955" w:rsidRPr="00EB5955" w:rsidRDefault="00EB5955" w:rsidP="00EB5955">
            <w:pPr>
              <w:keepLines/>
              <w:widowControl w:val="0"/>
              <w:autoSpaceDE w:val="0"/>
              <w:autoSpaceDN w:val="0"/>
              <w:adjustRightInd w:val="0"/>
              <w:spacing w:before="20" w:after="20"/>
              <w:ind w:left="112" w:right="94"/>
              <w:jc w:val="center"/>
              <w:rPr>
                <w:ins w:id="135"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142A4DEC" w14:textId="77777777" w:rsidR="00EB5955" w:rsidRPr="00EB5955" w:rsidRDefault="00EB5955" w:rsidP="00EB5955">
            <w:pPr>
              <w:keepLines/>
              <w:widowControl w:val="0"/>
              <w:autoSpaceDE w:val="0"/>
              <w:autoSpaceDN w:val="0"/>
              <w:adjustRightInd w:val="0"/>
              <w:spacing w:before="20" w:after="20"/>
              <w:ind w:left="109" w:right="102"/>
              <w:rPr>
                <w:ins w:id="136" w:author="Ayhan Ciplak" w:date="2025-06-25T13:45:00Z"/>
                <w:rFonts w:ascii="Arial" w:hAnsi="Arial" w:cs="Arial"/>
                <w:b/>
                <w:sz w:val="24"/>
                <w:szCs w:val="24"/>
                <w:rPrChange w:id="137" w:author="Ayhan Ciplak" w:date="2025-06-25T13:47:00Z">
                  <w:rPr>
                    <w:ins w:id="138" w:author="Ayhan Ciplak" w:date="2025-06-25T13:45:00Z"/>
                    <w:rFonts w:ascii="Arial" w:hAnsi="Arial" w:cs="Arial"/>
                    <w:sz w:val="24"/>
                    <w:szCs w:val="24"/>
                  </w:rPr>
                </w:rPrChange>
              </w:rPr>
            </w:pPr>
            <w:ins w:id="139" w:author="Ayhan Ciplak" w:date="2025-06-25T13:45:00Z">
              <w:r w:rsidRPr="00EB5955">
                <w:rPr>
                  <w:rFonts w:ascii="Arial" w:hAnsi="Arial" w:cs="Arial"/>
                  <w:b/>
                  <w:sz w:val="16"/>
                  <w:szCs w:val="16"/>
                  <w:rPrChange w:id="140" w:author="Ayhan Ciplak" w:date="2025-06-25T13:47:00Z">
                    <w:rPr>
                      <w:rFonts w:ascii="Arial" w:hAnsi="Arial" w:cs="Arial"/>
                      <w:color w:val="FFFFFF"/>
                      <w:sz w:val="16"/>
                      <w:szCs w:val="16"/>
                    </w:rPr>
                  </w:rPrChange>
                </w:rPr>
                <w:t>RENONCE A L’AVANCE</w:t>
              </w:r>
            </w:ins>
          </w:p>
        </w:tc>
      </w:tr>
      <w:tr w:rsidR="00EB5955" w:rsidRPr="00EB5955" w14:paraId="32FF024B" w14:textId="77777777" w:rsidTr="00AC5AFB">
        <w:trPr>
          <w:cantSplit/>
          <w:tblHeader/>
          <w:ins w:id="141"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231794A9" w14:textId="77777777" w:rsidR="00EB5955" w:rsidRPr="00EB5955" w:rsidRDefault="00EB5955" w:rsidP="00EB5955">
            <w:pPr>
              <w:keepLines/>
              <w:widowControl w:val="0"/>
              <w:autoSpaceDE w:val="0"/>
              <w:autoSpaceDN w:val="0"/>
              <w:adjustRightInd w:val="0"/>
              <w:spacing w:before="20" w:after="20"/>
              <w:ind w:left="108" w:right="102"/>
              <w:rPr>
                <w:ins w:id="142" w:author="Ayhan Ciplak" w:date="2025-06-25T13:45:00Z"/>
                <w:rFonts w:ascii="Arial" w:hAnsi="Arial" w:cs="Arial"/>
                <w:b/>
                <w:sz w:val="24"/>
                <w:szCs w:val="24"/>
                <w:rPrChange w:id="143" w:author="Ayhan Ciplak" w:date="2025-06-25T13:47:00Z">
                  <w:rPr>
                    <w:ins w:id="144" w:author="Ayhan Ciplak" w:date="2025-06-25T13:45:00Z"/>
                    <w:rFonts w:ascii="Arial" w:hAnsi="Arial" w:cs="Arial"/>
                    <w:sz w:val="24"/>
                    <w:szCs w:val="24"/>
                  </w:rPr>
                </w:rPrChange>
              </w:rPr>
            </w:pPr>
            <w:ins w:id="145" w:author="Ayhan Ciplak" w:date="2025-06-25T13:45:00Z">
              <w:r w:rsidRPr="00EB5955">
                <w:rPr>
                  <w:rFonts w:ascii="Arial" w:hAnsi="Arial" w:cs="Arial"/>
                  <w:b/>
                  <w:sz w:val="16"/>
                  <w:szCs w:val="16"/>
                  <w:rPrChange w:id="146" w:author="Ayhan Ciplak" w:date="2025-06-25T13:47:00Z">
                    <w:rPr>
                      <w:rFonts w:ascii="Arial" w:hAnsi="Arial" w:cs="Arial"/>
                      <w:color w:val="FFFFFF"/>
                      <w:sz w:val="16"/>
                      <w:szCs w:val="16"/>
                    </w:rPr>
                  </w:rPrChange>
                </w:rPr>
                <w:t>SOUS-TRAITANT 1</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5AAED223" w14:textId="77777777" w:rsidR="00EB5955" w:rsidRPr="00EB5955" w:rsidRDefault="00EB5955" w:rsidP="00EB5955">
            <w:pPr>
              <w:keepLines/>
              <w:widowControl w:val="0"/>
              <w:autoSpaceDE w:val="0"/>
              <w:autoSpaceDN w:val="0"/>
              <w:adjustRightInd w:val="0"/>
              <w:spacing w:before="20" w:after="20"/>
              <w:ind w:left="108" w:right="102"/>
              <w:rPr>
                <w:ins w:id="147"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7FC07223" w14:textId="77777777" w:rsidR="00EB5955" w:rsidRPr="00EB5955" w:rsidRDefault="00EB5955" w:rsidP="00EB5955">
            <w:pPr>
              <w:keepLines/>
              <w:widowControl w:val="0"/>
              <w:autoSpaceDE w:val="0"/>
              <w:autoSpaceDN w:val="0"/>
              <w:adjustRightInd w:val="0"/>
              <w:spacing w:before="20" w:after="20"/>
              <w:ind w:left="112" w:right="94"/>
              <w:jc w:val="center"/>
              <w:rPr>
                <w:ins w:id="148" w:author="Ayhan Ciplak" w:date="2025-06-25T13:45:00Z"/>
                <w:rFonts w:ascii="Arial" w:hAnsi="Arial" w:cs="Arial"/>
                <w:b/>
                <w:sz w:val="24"/>
                <w:szCs w:val="24"/>
                <w:rPrChange w:id="149" w:author="Ayhan Ciplak" w:date="2025-06-25T13:47:00Z">
                  <w:rPr>
                    <w:ins w:id="150" w:author="Ayhan Ciplak" w:date="2025-06-25T13:45:00Z"/>
                    <w:rFonts w:ascii="Arial" w:hAnsi="Arial" w:cs="Arial"/>
                    <w:sz w:val="24"/>
                    <w:szCs w:val="24"/>
                  </w:rPr>
                </w:rPrChange>
              </w:rPr>
            </w:pPr>
            <w:ins w:id="151" w:author="Ayhan Ciplak" w:date="2025-06-25T13:45:00Z">
              <w:r w:rsidRPr="00EB5955">
                <w:rPr>
                  <w:rFonts w:ascii="Arial" w:hAnsi="Arial" w:cs="Arial"/>
                  <w:b/>
                  <w:sz w:val="16"/>
                  <w:szCs w:val="16"/>
                  <w:rPrChange w:id="152"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4E7985C" w14:textId="77777777" w:rsidR="00EB5955" w:rsidRPr="00EB5955" w:rsidRDefault="00EB5955" w:rsidP="00EB5955">
            <w:pPr>
              <w:keepLines/>
              <w:widowControl w:val="0"/>
              <w:autoSpaceDE w:val="0"/>
              <w:autoSpaceDN w:val="0"/>
              <w:adjustRightInd w:val="0"/>
              <w:spacing w:before="20" w:after="20"/>
              <w:ind w:left="112" w:right="94"/>
              <w:jc w:val="center"/>
              <w:rPr>
                <w:ins w:id="153"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13CCCDC7" w14:textId="77777777" w:rsidR="00EB5955" w:rsidRPr="00EB5955" w:rsidRDefault="00EB5955" w:rsidP="00EB5955">
            <w:pPr>
              <w:keepLines/>
              <w:widowControl w:val="0"/>
              <w:autoSpaceDE w:val="0"/>
              <w:autoSpaceDN w:val="0"/>
              <w:adjustRightInd w:val="0"/>
              <w:spacing w:before="20" w:after="20"/>
              <w:ind w:left="109" w:right="102"/>
              <w:rPr>
                <w:ins w:id="154" w:author="Ayhan Ciplak" w:date="2025-06-25T13:45:00Z"/>
                <w:rFonts w:ascii="Arial" w:hAnsi="Arial" w:cs="Arial"/>
                <w:b/>
                <w:sz w:val="24"/>
                <w:szCs w:val="24"/>
                <w:rPrChange w:id="155" w:author="Ayhan Ciplak" w:date="2025-06-25T13:47:00Z">
                  <w:rPr>
                    <w:ins w:id="156" w:author="Ayhan Ciplak" w:date="2025-06-25T13:45:00Z"/>
                    <w:rFonts w:ascii="Arial" w:hAnsi="Arial" w:cs="Arial"/>
                    <w:sz w:val="24"/>
                    <w:szCs w:val="24"/>
                  </w:rPr>
                </w:rPrChange>
              </w:rPr>
            </w:pPr>
            <w:ins w:id="157" w:author="Ayhan Ciplak" w:date="2025-06-25T13:45:00Z">
              <w:r w:rsidRPr="00EB5955">
                <w:rPr>
                  <w:rFonts w:ascii="Arial" w:hAnsi="Arial" w:cs="Arial"/>
                  <w:b/>
                  <w:sz w:val="16"/>
                  <w:szCs w:val="16"/>
                  <w:rPrChange w:id="158" w:author="Ayhan Ciplak" w:date="2025-06-25T13:47:00Z">
                    <w:rPr>
                      <w:rFonts w:ascii="Arial" w:hAnsi="Arial" w:cs="Arial"/>
                      <w:color w:val="FFFFFF"/>
                      <w:sz w:val="16"/>
                      <w:szCs w:val="16"/>
                    </w:rPr>
                  </w:rPrChange>
                </w:rPr>
                <w:t>RENONCE A L’AVANCE</w:t>
              </w:r>
            </w:ins>
          </w:p>
        </w:tc>
      </w:tr>
      <w:tr w:rsidR="00EB5955" w:rsidRPr="00EB5955" w14:paraId="46E240BE" w14:textId="77777777" w:rsidTr="00AC5AFB">
        <w:trPr>
          <w:cantSplit/>
          <w:tblHeader/>
          <w:ins w:id="159" w:author="Ayhan Ciplak" w:date="2025-06-25T13:45:00Z"/>
        </w:trPr>
        <w:tc>
          <w:tcPr>
            <w:tcW w:w="2806" w:type="dxa"/>
            <w:tcBorders>
              <w:top w:val="single" w:sz="4" w:space="0" w:color="000000"/>
              <w:left w:val="single" w:sz="4" w:space="0" w:color="000000"/>
              <w:bottom w:val="single" w:sz="4" w:space="0" w:color="000000"/>
              <w:right w:val="single" w:sz="4" w:space="0" w:color="000000"/>
            </w:tcBorders>
            <w:shd w:val="clear" w:color="auto" w:fill="B8CCE4"/>
          </w:tcPr>
          <w:p w14:paraId="7C07B728" w14:textId="77777777" w:rsidR="00EB5955" w:rsidRPr="00EB5955" w:rsidRDefault="00EB5955" w:rsidP="00EB5955">
            <w:pPr>
              <w:keepLines/>
              <w:widowControl w:val="0"/>
              <w:autoSpaceDE w:val="0"/>
              <w:autoSpaceDN w:val="0"/>
              <w:adjustRightInd w:val="0"/>
              <w:spacing w:before="20" w:after="20"/>
              <w:ind w:left="108" w:right="102"/>
              <w:rPr>
                <w:ins w:id="160" w:author="Ayhan Ciplak" w:date="2025-06-25T13:45:00Z"/>
                <w:rFonts w:ascii="Arial" w:hAnsi="Arial" w:cs="Arial"/>
                <w:b/>
                <w:sz w:val="24"/>
                <w:szCs w:val="24"/>
                <w:rPrChange w:id="161" w:author="Ayhan Ciplak" w:date="2025-06-25T13:47:00Z">
                  <w:rPr>
                    <w:ins w:id="162" w:author="Ayhan Ciplak" w:date="2025-06-25T13:45:00Z"/>
                    <w:rFonts w:ascii="Arial" w:hAnsi="Arial" w:cs="Arial"/>
                    <w:sz w:val="24"/>
                    <w:szCs w:val="24"/>
                  </w:rPr>
                </w:rPrChange>
              </w:rPr>
            </w:pPr>
            <w:ins w:id="163" w:author="Ayhan Ciplak" w:date="2025-06-25T13:45:00Z">
              <w:r w:rsidRPr="00EB5955">
                <w:rPr>
                  <w:rFonts w:ascii="Arial" w:hAnsi="Arial" w:cs="Arial"/>
                  <w:b/>
                  <w:sz w:val="16"/>
                  <w:szCs w:val="16"/>
                  <w:rPrChange w:id="164" w:author="Ayhan Ciplak" w:date="2025-06-25T13:47:00Z">
                    <w:rPr>
                      <w:rFonts w:ascii="Arial" w:hAnsi="Arial" w:cs="Arial"/>
                      <w:color w:val="FFFFFF"/>
                      <w:sz w:val="16"/>
                      <w:szCs w:val="16"/>
                    </w:rPr>
                  </w:rPrChange>
                </w:rPr>
                <w:t>SOUS-TRAITANT 2</w:t>
              </w:r>
            </w:ins>
          </w:p>
        </w:tc>
        <w:tc>
          <w:tcPr>
            <w:tcW w:w="638" w:type="dxa"/>
            <w:tcBorders>
              <w:top w:val="single" w:sz="4" w:space="0" w:color="000000"/>
              <w:left w:val="single" w:sz="4" w:space="0" w:color="000000"/>
              <w:bottom w:val="single" w:sz="4" w:space="0" w:color="000000"/>
              <w:right w:val="single" w:sz="4" w:space="0" w:color="000000"/>
            </w:tcBorders>
            <w:shd w:val="clear" w:color="auto" w:fill="FFFFFF"/>
          </w:tcPr>
          <w:p w14:paraId="4F0A7769" w14:textId="77777777" w:rsidR="00EB5955" w:rsidRPr="00EB5955" w:rsidRDefault="00EB5955" w:rsidP="00EB5955">
            <w:pPr>
              <w:keepLines/>
              <w:widowControl w:val="0"/>
              <w:autoSpaceDE w:val="0"/>
              <w:autoSpaceDN w:val="0"/>
              <w:adjustRightInd w:val="0"/>
              <w:spacing w:before="20" w:after="20"/>
              <w:ind w:left="108" w:right="102"/>
              <w:rPr>
                <w:ins w:id="165" w:author="Ayhan Ciplak" w:date="2025-06-25T13:45:00Z"/>
                <w:rFonts w:ascii="Arial" w:hAnsi="Arial" w:cs="Arial"/>
                <w:sz w:val="24"/>
                <w:szCs w:val="24"/>
              </w:rPr>
            </w:pPr>
          </w:p>
        </w:tc>
        <w:tc>
          <w:tcPr>
            <w:tcW w:w="1630" w:type="dxa"/>
            <w:tcBorders>
              <w:top w:val="single" w:sz="4" w:space="0" w:color="000000"/>
              <w:left w:val="single" w:sz="4" w:space="0" w:color="000000"/>
              <w:bottom w:val="single" w:sz="4" w:space="0" w:color="000000"/>
              <w:right w:val="single" w:sz="4" w:space="0" w:color="000000"/>
            </w:tcBorders>
            <w:shd w:val="clear" w:color="auto" w:fill="B8CCE4"/>
          </w:tcPr>
          <w:p w14:paraId="5F93D6FA" w14:textId="77777777" w:rsidR="00EB5955" w:rsidRPr="00EB5955" w:rsidRDefault="00EB5955" w:rsidP="00EB5955">
            <w:pPr>
              <w:keepLines/>
              <w:widowControl w:val="0"/>
              <w:autoSpaceDE w:val="0"/>
              <w:autoSpaceDN w:val="0"/>
              <w:adjustRightInd w:val="0"/>
              <w:spacing w:before="20" w:after="20"/>
              <w:ind w:left="112" w:right="94"/>
              <w:jc w:val="center"/>
              <w:rPr>
                <w:ins w:id="166" w:author="Ayhan Ciplak" w:date="2025-06-25T13:45:00Z"/>
                <w:rFonts w:ascii="Arial" w:hAnsi="Arial" w:cs="Arial"/>
                <w:b/>
                <w:sz w:val="24"/>
                <w:szCs w:val="24"/>
                <w:rPrChange w:id="167" w:author="Ayhan Ciplak" w:date="2025-06-25T13:47:00Z">
                  <w:rPr>
                    <w:ins w:id="168" w:author="Ayhan Ciplak" w:date="2025-06-25T13:45:00Z"/>
                    <w:rFonts w:ascii="Arial" w:hAnsi="Arial" w:cs="Arial"/>
                    <w:sz w:val="24"/>
                    <w:szCs w:val="24"/>
                  </w:rPr>
                </w:rPrChange>
              </w:rPr>
            </w:pPr>
            <w:ins w:id="169" w:author="Ayhan Ciplak" w:date="2025-06-25T13:45:00Z">
              <w:r w:rsidRPr="00EB5955">
                <w:rPr>
                  <w:rFonts w:ascii="Arial" w:hAnsi="Arial" w:cs="Arial"/>
                  <w:b/>
                  <w:sz w:val="16"/>
                  <w:szCs w:val="16"/>
                  <w:rPrChange w:id="170" w:author="Ayhan Ciplak" w:date="2025-06-25T13:47:00Z">
                    <w:rPr>
                      <w:rFonts w:ascii="Arial" w:hAnsi="Arial" w:cs="Arial"/>
                      <w:color w:val="FFFFFF"/>
                      <w:sz w:val="16"/>
                      <w:szCs w:val="16"/>
                    </w:rPr>
                  </w:rPrChange>
                </w:rPr>
                <w:t>ACCEPTE</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AB1ADF" w14:textId="77777777" w:rsidR="00EB5955" w:rsidRPr="00EB5955" w:rsidRDefault="00EB5955" w:rsidP="00EB5955">
            <w:pPr>
              <w:keepLines/>
              <w:widowControl w:val="0"/>
              <w:autoSpaceDE w:val="0"/>
              <w:autoSpaceDN w:val="0"/>
              <w:adjustRightInd w:val="0"/>
              <w:spacing w:before="20" w:after="20"/>
              <w:ind w:left="112" w:right="94"/>
              <w:jc w:val="center"/>
              <w:rPr>
                <w:ins w:id="171" w:author="Ayhan Ciplak" w:date="2025-06-25T13:45:00Z"/>
                <w:rFonts w:ascii="Arial" w:hAnsi="Arial" w:cs="Arial"/>
                <w:sz w:val="24"/>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B8CCE4"/>
          </w:tcPr>
          <w:p w14:paraId="5032C5FC" w14:textId="77777777" w:rsidR="00EB5955" w:rsidRPr="00EB5955" w:rsidRDefault="00EB5955" w:rsidP="00EB5955">
            <w:pPr>
              <w:keepLines/>
              <w:widowControl w:val="0"/>
              <w:autoSpaceDE w:val="0"/>
              <w:autoSpaceDN w:val="0"/>
              <w:adjustRightInd w:val="0"/>
              <w:spacing w:before="20" w:after="20"/>
              <w:ind w:left="109" w:right="102"/>
              <w:rPr>
                <w:ins w:id="172" w:author="Ayhan Ciplak" w:date="2025-06-25T13:45:00Z"/>
                <w:rFonts w:ascii="Arial" w:hAnsi="Arial" w:cs="Arial"/>
                <w:b/>
                <w:sz w:val="24"/>
                <w:szCs w:val="24"/>
                <w:rPrChange w:id="173" w:author="Ayhan Ciplak" w:date="2025-06-25T13:47:00Z">
                  <w:rPr>
                    <w:ins w:id="174" w:author="Ayhan Ciplak" w:date="2025-06-25T13:45:00Z"/>
                    <w:rFonts w:ascii="Arial" w:hAnsi="Arial" w:cs="Arial"/>
                    <w:sz w:val="24"/>
                    <w:szCs w:val="24"/>
                  </w:rPr>
                </w:rPrChange>
              </w:rPr>
            </w:pPr>
            <w:ins w:id="175" w:author="Ayhan Ciplak" w:date="2025-06-25T13:45:00Z">
              <w:r w:rsidRPr="00EB5955">
                <w:rPr>
                  <w:rFonts w:ascii="Arial" w:hAnsi="Arial" w:cs="Arial"/>
                  <w:b/>
                  <w:sz w:val="16"/>
                  <w:szCs w:val="16"/>
                  <w:rPrChange w:id="176" w:author="Ayhan Ciplak" w:date="2025-06-25T13:47:00Z">
                    <w:rPr>
                      <w:rFonts w:ascii="Arial" w:hAnsi="Arial" w:cs="Arial"/>
                      <w:color w:val="FFFFFF"/>
                      <w:sz w:val="16"/>
                      <w:szCs w:val="16"/>
                    </w:rPr>
                  </w:rPrChange>
                </w:rPr>
                <w:t>RENONCE A L’AVANCE</w:t>
              </w:r>
            </w:ins>
          </w:p>
        </w:tc>
      </w:tr>
    </w:tbl>
    <w:p w14:paraId="70DA9DF3" w14:textId="77777777" w:rsidR="00AC5AFB" w:rsidRPr="00AC5AFB" w:rsidRDefault="00AC5AFB" w:rsidP="00AC5AFB">
      <w:pPr>
        <w:keepLines/>
        <w:widowControl w:val="0"/>
        <w:tabs>
          <w:tab w:val="left" w:pos="392"/>
        </w:tabs>
        <w:autoSpaceDE w:val="0"/>
        <w:autoSpaceDN w:val="0"/>
        <w:adjustRightInd w:val="0"/>
        <w:ind w:left="117" w:right="111"/>
        <w:jc w:val="both"/>
        <w:rPr>
          <w:ins w:id="177" w:author="Ayhan Ciplak" w:date="2025-06-25T13:49:00Z"/>
          <w:rFonts w:ascii="Arial" w:hAnsi="Arial" w:cs="Arial"/>
          <w:sz w:val="24"/>
          <w:szCs w:val="24"/>
        </w:rPr>
      </w:pPr>
      <w:ins w:id="178" w:author="Ayhan Ciplak" w:date="2025-06-25T13:49:00Z">
        <w:r w:rsidRPr="00AC5AFB">
          <w:rPr>
            <w:rFonts w:ascii="Arial" w:hAnsi="Arial" w:cs="Arial"/>
            <w:color w:val="000000"/>
            <w:sz w:val="14"/>
            <w:szCs w:val="14"/>
          </w:rPr>
          <w:t>* Adapter le tableau en ajoutant des lignes si besoin (nombres de fournisseurs).</w:t>
        </w:r>
      </w:ins>
    </w:p>
    <w:p w14:paraId="0DEA66D2" w14:textId="77777777" w:rsidR="004E0C11" w:rsidRPr="006E55FE" w:rsidDel="00EB5955" w:rsidRDefault="004E0C11" w:rsidP="004E0C11">
      <w:pPr>
        <w:ind w:firstLine="284"/>
        <w:jc w:val="both"/>
        <w:rPr>
          <w:del w:id="179" w:author="Ayhan Ciplak" w:date="2025-06-25T13:45:00Z"/>
          <w:rFonts w:ascii="Unistra A" w:hAnsi="Unistra A"/>
          <w:sz w:val="24"/>
        </w:rPr>
      </w:pPr>
      <w:del w:id="180" w:author="Ayhan Ciplak" w:date="2025-06-25T13:45:00Z">
        <w:r w:rsidRPr="006E55FE" w:rsidDel="00EB5955">
          <w:rPr>
            <w:rFonts w:ascii="Unistra A" w:hAnsi="Unistra A"/>
            <w:sz w:val="24"/>
          </w:rPr>
          <w:tab/>
        </w:r>
        <w:r w:rsidRPr="006E55FE" w:rsidDel="00EB5955">
          <w:rPr>
            <w:rFonts w:ascii="Unistra A" w:hAnsi="Unistra A"/>
            <w:sz w:val="24"/>
          </w:rPr>
          <w:fldChar w:fldCharType="begin">
            <w:ffData>
              <w:name w:val="Texte1"/>
              <w:enabled w:val="0"/>
              <w:calcOnExit w:val="0"/>
              <w:checkBox>
                <w:sizeAuto/>
                <w:default w:val="0"/>
              </w:checkBox>
            </w:ffData>
          </w:fldChar>
        </w:r>
        <w:bookmarkStart w:id="181" w:name="Texte1"/>
        <w:r w:rsidRPr="006E55FE" w:rsidDel="00EB5955">
          <w:rPr>
            <w:rFonts w:ascii="Unistra A" w:hAnsi="Unistra A"/>
            <w:sz w:val="24"/>
          </w:rPr>
          <w:delInstrText xml:space="preserve"> FORMCHECKBOX </w:delInstrText>
        </w:r>
      </w:del>
      <w:r w:rsidR="00126FC9">
        <w:rPr>
          <w:rFonts w:ascii="Unistra A" w:hAnsi="Unistra A"/>
          <w:sz w:val="24"/>
        </w:rPr>
      </w:r>
      <w:r w:rsidR="00126FC9">
        <w:rPr>
          <w:rFonts w:ascii="Unistra A" w:hAnsi="Unistra A"/>
          <w:sz w:val="24"/>
        </w:rPr>
        <w:fldChar w:fldCharType="separate"/>
      </w:r>
      <w:del w:id="182" w:author="Ayhan Ciplak" w:date="2025-06-25T13:45:00Z">
        <w:r w:rsidRPr="006E55FE" w:rsidDel="00EB5955">
          <w:rPr>
            <w:rFonts w:ascii="Unistra A" w:hAnsi="Unistra A"/>
            <w:sz w:val="24"/>
          </w:rPr>
          <w:fldChar w:fldCharType="end"/>
        </w:r>
        <w:bookmarkEnd w:id="181"/>
        <w:r w:rsidRPr="006E55FE" w:rsidDel="00EB5955">
          <w:rPr>
            <w:rFonts w:ascii="Unistra A" w:hAnsi="Unistra A"/>
            <w:sz w:val="24"/>
          </w:rPr>
          <w:tab/>
          <w:delText>refusent de percevoir l’avance</w:delText>
        </w:r>
      </w:del>
    </w:p>
    <w:p w14:paraId="74773D5C" w14:textId="77777777" w:rsidR="00314316" w:rsidRPr="006E55FE" w:rsidRDefault="00314316">
      <w:pPr>
        <w:pStyle w:val="Sansinterligne"/>
        <w:pPrChange w:id="183" w:author="Ayhan Ciplak" w:date="2025-06-25T13:42:00Z">
          <w:pPr>
            <w:pStyle w:val="Titre1"/>
          </w:pPr>
        </w:pPrChange>
      </w:pPr>
    </w:p>
    <w:p w14:paraId="1D79DFAB" w14:textId="77777777" w:rsidR="00D149E0" w:rsidRPr="006E55FE" w:rsidRDefault="00D149E0" w:rsidP="00D149E0">
      <w:pPr>
        <w:pStyle w:val="Normal1"/>
        <w:rPr>
          <w:rFonts w:ascii="Unistra A" w:hAnsi="Unistra A"/>
          <w:sz w:val="24"/>
        </w:rPr>
      </w:pPr>
      <w:r w:rsidRPr="006E55FE">
        <w:rPr>
          <w:rFonts w:ascii="Unistra A" w:hAnsi="Unistra A"/>
          <w:sz w:val="24"/>
        </w:rPr>
        <w:t>J’affirme (nous affirmons) sous peine de résiliation du marché à mes (nos) torts exclusifs que la (les) société(s) pour laquelle (lesquelles) j’interviens (nous intervenons) ne tombe(nt) pas sous le coup des interdictions découlant des articles L.</w:t>
      </w:r>
      <w:ins w:id="184" w:author="Ayhan Ciplak" w:date="2025-06-25T13:42:00Z">
        <w:r w:rsidR="001C1969">
          <w:rPr>
            <w:rFonts w:ascii="Unistra A" w:hAnsi="Unistra A"/>
            <w:sz w:val="24"/>
          </w:rPr>
          <w:t xml:space="preserve"> </w:t>
        </w:r>
      </w:ins>
      <w:r w:rsidRPr="006E55FE">
        <w:rPr>
          <w:rFonts w:ascii="Unistra A" w:hAnsi="Unistra A"/>
          <w:sz w:val="24"/>
        </w:rPr>
        <w:t>2141-1 à L.</w:t>
      </w:r>
      <w:ins w:id="185" w:author="Ayhan Ciplak" w:date="2025-06-25T13:42:00Z">
        <w:r w:rsidR="001C1969">
          <w:rPr>
            <w:rFonts w:ascii="Unistra A" w:hAnsi="Unistra A"/>
            <w:sz w:val="24"/>
          </w:rPr>
          <w:t xml:space="preserve"> </w:t>
        </w:r>
      </w:ins>
      <w:r w:rsidRPr="006E55FE">
        <w:rPr>
          <w:rFonts w:ascii="Unistra A" w:hAnsi="Unistra A"/>
          <w:sz w:val="24"/>
        </w:rPr>
        <w:t xml:space="preserve">2141-11 du code de la commande publique. </w:t>
      </w:r>
    </w:p>
    <w:p w14:paraId="678676AA" w14:textId="77777777" w:rsidR="00D149E0" w:rsidRPr="006E55FE" w:rsidRDefault="00D149E0" w:rsidP="00314316">
      <w:pPr>
        <w:pStyle w:val="Normal1"/>
        <w:rPr>
          <w:rFonts w:ascii="Unistra A" w:hAnsi="Unistra A"/>
          <w:sz w:val="24"/>
        </w:rPr>
      </w:pPr>
    </w:p>
    <w:p w14:paraId="2C8345E7" w14:textId="77777777" w:rsidR="00314316" w:rsidRDefault="00314316" w:rsidP="00314316">
      <w:pPr>
        <w:pStyle w:val="Normal1"/>
        <w:rPr>
          <w:ins w:id="186" w:author="Ayhan Ciplak" w:date="2025-06-25T13:43:00Z"/>
          <w:rFonts w:ascii="Unistra A" w:hAnsi="Unistra A"/>
          <w:sz w:val="24"/>
        </w:rPr>
      </w:pPr>
      <w:r w:rsidRPr="006E55FE">
        <w:rPr>
          <w:rFonts w:ascii="Unistra A" w:hAnsi="Unistra A"/>
          <w:sz w:val="24"/>
        </w:rPr>
        <w:t>Les déclarations similaires des éventuels sous-traitants énumérés plus haut sont annexées au présent acte d’engagement.</w:t>
      </w:r>
    </w:p>
    <w:p w14:paraId="431D8935" w14:textId="77777777" w:rsidR="001C1969" w:rsidRPr="006E55FE" w:rsidDel="00AC5AFB" w:rsidRDefault="001C1969" w:rsidP="00314316">
      <w:pPr>
        <w:pStyle w:val="Normal1"/>
        <w:rPr>
          <w:del w:id="187" w:author="Ayhan Ciplak" w:date="2025-06-25T13:49:00Z"/>
          <w:rFonts w:ascii="Unistra A" w:hAnsi="Unistra A"/>
          <w:sz w:val="24"/>
        </w:rPr>
      </w:pPr>
    </w:p>
    <w:p w14:paraId="5F258B5F" w14:textId="77777777" w:rsidR="00501CD2" w:rsidRPr="006E55FE" w:rsidDel="001C1969" w:rsidRDefault="00501CD2">
      <w:pPr>
        <w:pStyle w:val="Sansinterligne"/>
        <w:rPr>
          <w:del w:id="188" w:author="Ayhan Ciplak" w:date="2025-06-25T13:42:00Z"/>
        </w:rPr>
        <w:pPrChange w:id="189" w:author="Ayhan Ciplak" w:date="2025-06-25T13:42:00Z">
          <w:pPr>
            <w:pStyle w:val="Titre1"/>
          </w:pPr>
        </w:pPrChange>
      </w:pPr>
    </w:p>
    <w:p w14:paraId="3E60A28A" w14:textId="77777777" w:rsidR="004E0C11" w:rsidRPr="006E55FE" w:rsidRDefault="00120829">
      <w:pPr>
        <w:pStyle w:val="Titre1"/>
        <w:rPr>
          <w:rFonts w:ascii="Unistra A" w:hAnsi="Unistra A"/>
          <w:sz w:val="28"/>
        </w:rPr>
      </w:pPr>
      <w:bookmarkStart w:id="190" w:name="_Toc201752145"/>
      <w:r w:rsidRPr="006E55FE">
        <w:rPr>
          <w:rFonts w:ascii="Unistra A" w:hAnsi="Unistra A"/>
          <w:sz w:val="28"/>
        </w:rPr>
        <w:t>Article 5</w:t>
      </w:r>
      <w:r w:rsidR="004E0C11" w:rsidRPr="006E55FE">
        <w:rPr>
          <w:rFonts w:ascii="Unistra A" w:hAnsi="Unistra A"/>
          <w:sz w:val="28"/>
        </w:rPr>
        <w:t> : Nomenclature communautaire</w:t>
      </w:r>
      <w:r w:rsidR="00EB59A3" w:rsidRPr="006E55FE">
        <w:rPr>
          <w:rFonts w:ascii="Unistra A" w:hAnsi="Unistra A"/>
          <w:sz w:val="28"/>
        </w:rPr>
        <w:t xml:space="preserve"> et interne</w:t>
      </w:r>
      <w:bookmarkEnd w:id="190"/>
    </w:p>
    <w:p w14:paraId="1C48589C" w14:textId="77777777" w:rsidR="001B1C34" w:rsidRPr="006E55FE" w:rsidRDefault="001B1C34" w:rsidP="00FB2273">
      <w:pPr>
        <w:pStyle w:val="Normal1"/>
        <w:rPr>
          <w:rFonts w:ascii="Unistra A" w:hAnsi="Unistra A"/>
          <w:sz w:val="24"/>
        </w:rPr>
      </w:pPr>
    </w:p>
    <w:p w14:paraId="1E7C0F4C" w14:textId="77777777" w:rsidR="00120829" w:rsidRPr="006E55FE" w:rsidRDefault="00120829" w:rsidP="00120829">
      <w:pPr>
        <w:keepLines/>
        <w:tabs>
          <w:tab w:val="left" w:pos="284"/>
          <w:tab w:val="left" w:pos="567"/>
          <w:tab w:val="left" w:pos="851"/>
        </w:tabs>
        <w:ind w:firstLine="284"/>
        <w:jc w:val="both"/>
        <w:rPr>
          <w:rFonts w:ascii="Unistra A" w:hAnsi="Unistra A"/>
          <w:sz w:val="24"/>
        </w:rPr>
      </w:pPr>
      <w:r w:rsidRPr="006E55FE">
        <w:rPr>
          <w:rFonts w:ascii="Unistra A" w:hAnsi="Unistra A"/>
          <w:sz w:val="24"/>
        </w:rPr>
        <w:t>La ou les classifications principales et complémentaires conformes au vocabulaire commun des marchés européens (CPV) sont :</w:t>
      </w:r>
    </w:p>
    <w:p w14:paraId="18639A0C" w14:textId="77777777" w:rsidR="00120829" w:rsidRPr="006E55FE" w:rsidRDefault="00120829" w:rsidP="00120829">
      <w:pPr>
        <w:keepLines/>
        <w:tabs>
          <w:tab w:val="left" w:pos="284"/>
          <w:tab w:val="left" w:pos="567"/>
          <w:tab w:val="left" w:pos="851"/>
        </w:tabs>
        <w:ind w:firstLine="284"/>
        <w:jc w:val="both"/>
        <w:rPr>
          <w:rFonts w:ascii="Unistra A" w:hAnsi="Unistra A"/>
          <w:sz w:val="24"/>
        </w:rPr>
      </w:pPr>
    </w:p>
    <w:tbl>
      <w:tblPr>
        <w:tblW w:w="6438" w:type="dxa"/>
        <w:jc w:val="center"/>
        <w:tblBorders>
          <w:top w:val="single" w:sz="6" w:space="0" w:color="000000"/>
          <w:left w:val="single" w:sz="6" w:space="0" w:color="auto"/>
          <w:bottom w:val="single" w:sz="6" w:space="0" w:color="000000"/>
          <w:right w:val="single" w:sz="6" w:space="0" w:color="auto"/>
          <w:insideH w:val="dotted" w:sz="4" w:space="0" w:color="C0C0C0"/>
          <w:insideV w:val="dotted" w:sz="4" w:space="0" w:color="C0C0C0"/>
        </w:tblBorders>
        <w:tblLayout w:type="fixed"/>
        <w:tblCellMar>
          <w:left w:w="70" w:type="dxa"/>
          <w:right w:w="70" w:type="dxa"/>
        </w:tblCellMar>
        <w:tblLook w:val="00A0" w:firstRow="1" w:lastRow="0" w:firstColumn="1" w:lastColumn="0" w:noHBand="0" w:noVBand="0"/>
      </w:tblPr>
      <w:tblGrid>
        <w:gridCol w:w="6438"/>
      </w:tblGrid>
      <w:tr w:rsidR="005164F7" w:rsidRPr="006E55FE" w14:paraId="2DEE50DC" w14:textId="77777777" w:rsidTr="00234F11">
        <w:trPr>
          <w:cantSplit/>
          <w:tblHeader/>
          <w:jc w:val="center"/>
        </w:trPr>
        <w:tc>
          <w:tcPr>
            <w:tcW w:w="6438" w:type="dxa"/>
            <w:tcBorders>
              <w:top w:val="single" w:sz="6" w:space="0" w:color="000000"/>
            </w:tcBorders>
            <w:shd w:val="clear" w:color="auto" w:fill="C6D9F1"/>
          </w:tcPr>
          <w:p w14:paraId="4019841E" w14:textId="77777777" w:rsidR="005164F7" w:rsidRPr="006E55FE" w:rsidRDefault="005164F7" w:rsidP="00120829">
            <w:pPr>
              <w:keepNext/>
              <w:keepLines/>
              <w:jc w:val="center"/>
              <w:rPr>
                <w:rFonts w:ascii="Unistra A" w:hAnsi="Unistra A"/>
                <w:i/>
                <w:sz w:val="24"/>
              </w:rPr>
            </w:pPr>
            <w:r w:rsidRPr="006E55FE">
              <w:rPr>
                <w:rFonts w:ascii="Unistra A" w:hAnsi="Unistra A"/>
                <w:i/>
                <w:sz w:val="24"/>
              </w:rPr>
              <w:t>Classification principale</w:t>
            </w:r>
          </w:p>
        </w:tc>
      </w:tr>
      <w:tr w:rsidR="005164F7" w:rsidRPr="006E55FE" w14:paraId="77BA1640" w14:textId="77777777" w:rsidTr="00234F11">
        <w:trPr>
          <w:cantSplit/>
          <w:jc w:val="center"/>
        </w:trPr>
        <w:tc>
          <w:tcPr>
            <w:tcW w:w="6438" w:type="dxa"/>
          </w:tcPr>
          <w:p w14:paraId="2AA0D938" w14:textId="5DF9D586" w:rsidR="005164F7" w:rsidRPr="006E55FE" w:rsidRDefault="008B2A6B" w:rsidP="008B2A6B">
            <w:pPr>
              <w:keepLines/>
              <w:tabs>
                <w:tab w:val="left" w:pos="567"/>
                <w:tab w:val="left" w:pos="851"/>
                <w:tab w:val="left" w:pos="1134"/>
              </w:tabs>
              <w:jc w:val="both"/>
              <w:rPr>
                <w:rFonts w:ascii="Unistra A" w:hAnsi="Unistra A"/>
                <w:sz w:val="24"/>
              </w:rPr>
            </w:pPr>
            <w:r w:rsidRPr="008B2A6B">
              <w:rPr>
                <w:rFonts w:ascii="Unistra A" w:hAnsi="Unistra A"/>
                <w:sz w:val="24"/>
              </w:rPr>
              <w:t xml:space="preserve">45261000-4 </w:t>
            </w:r>
            <w:r w:rsidR="00C02750" w:rsidRPr="00C02750">
              <w:rPr>
                <w:rFonts w:ascii="Unistra A" w:hAnsi="Unistra A"/>
                <w:sz w:val="24"/>
              </w:rPr>
              <w:t>Travaux</w:t>
            </w:r>
            <w:r>
              <w:rPr>
                <w:rFonts w:ascii="Unistra A" w:hAnsi="Unistra A"/>
                <w:sz w:val="24"/>
              </w:rPr>
              <w:t xml:space="preserve"> </w:t>
            </w:r>
            <w:r w:rsidRPr="008B2A6B">
              <w:rPr>
                <w:rFonts w:ascii="Unistra A" w:hAnsi="Unistra A"/>
                <w:sz w:val="24"/>
              </w:rPr>
              <w:t>de charpente et de couverture et travaux connexes</w:t>
            </w:r>
          </w:p>
        </w:tc>
      </w:tr>
    </w:tbl>
    <w:p w14:paraId="38F49E72" w14:textId="77777777" w:rsidR="00120829" w:rsidRPr="006E55FE" w:rsidRDefault="00120829" w:rsidP="00120829">
      <w:pPr>
        <w:ind w:firstLine="284"/>
        <w:jc w:val="both"/>
        <w:rPr>
          <w:rFonts w:ascii="Unistra A" w:hAnsi="Unistra A"/>
          <w:sz w:val="24"/>
        </w:rPr>
      </w:pPr>
    </w:p>
    <w:p w14:paraId="1B6F455F" w14:textId="77777777" w:rsidR="00120829" w:rsidRPr="006E55FE" w:rsidRDefault="00120829" w:rsidP="00120829">
      <w:pPr>
        <w:keepLines/>
        <w:tabs>
          <w:tab w:val="left" w:pos="142"/>
          <w:tab w:val="left" w:pos="284"/>
          <w:tab w:val="left" w:pos="567"/>
          <w:tab w:val="left" w:pos="851"/>
        </w:tabs>
        <w:ind w:firstLine="284"/>
        <w:jc w:val="both"/>
        <w:rPr>
          <w:rFonts w:ascii="Unistra A" w:hAnsi="Unistra A"/>
          <w:noProof/>
          <w:sz w:val="24"/>
        </w:rPr>
      </w:pPr>
      <w:r w:rsidRPr="006E55FE">
        <w:rPr>
          <w:rFonts w:ascii="Unistra A" w:hAnsi="Unistra A"/>
          <w:noProof/>
          <w:sz w:val="24"/>
        </w:rPr>
        <w:t>La ou les classifications de la nomenclature de l’Université de Strasbourg sont les suivantes :</w:t>
      </w:r>
    </w:p>
    <w:tbl>
      <w:tblPr>
        <w:tblpPr w:leftFromText="141" w:rightFromText="141" w:vertAnchor="text" w:horzAnchor="margin" w:tblpXSpec="center" w:tblpY="178"/>
        <w:tblW w:w="7882"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320"/>
        <w:gridCol w:w="6562"/>
      </w:tblGrid>
      <w:tr w:rsidR="00120829" w:rsidRPr="006E55FE" w14:paraId="6F5542E1" w14:textId="77777777" w:rsidTr="005164F7">
        <w:trPr>
          <w:cantSplit/>
          <w:tblHeader/>
        </w:trPr>
        <w:tc>
          <w:tcPr>
            <w:tcW w:w="1320" w:type="dxa"/>
            <w:tcBorders>
              <w:top w:val="single" w:sz="6" w:space="0" w:color="000000"/>
            </w:tcBorders>
            <w:shd w:val="clear" w:color="auto" w:fill="C6D9F1"/>
          </w:tcPr>
          <w:p w14:paraId="16C50BB4" w14:textId="77777777" w:rsidR="00120829" w:rsidRPr="006E55FE" w:rsidRDefault="00120829" w:rsidP="005164F7">
            <w:pPr>
              <w:keepNext/>
              <w:keepLines/>
              <w:jc w:val="center"/>
              <w:rPr>
                <w:rFonts w:ascii="Unistra A" w:hAnsi="Unistra A"/>
                <w:i/>
                <w:noProof/>
                <w:sz w:val="24"/>
              </w:rPr>
            </w:pPr>
            <w:r w:rsidRPr="006E55FE">
              <w:rPr>
                <w:rFonts w:ascii="Unistra A" w:hAnsi="Unistra A"/>
                <w:i/>
                <w:noProof/>
                <w:sz w:val="24"/>
              </w:rPr>
              <w:t>codes</w:t>
            </w:r>
          </w:p>
        </w:tc>
        <w:tc>
          <w:tcPr>
            <w:tcW w:w="6562" w:type="dxa"/>
            <w:tcBorders>
              <w:top w:val="single" w:sz="6" w:space="0" w:color="000000"/>
            </w:tcBorders>
            <w:shd w:val="clear" w:color="auto" w:fill="C6D9F1"/>
          </w:tcPr>
          <w:p w14:paraId="205EC917" w14:textId="77777777" w:rsidR="00120829" w:rsidRPr="006E55FE" w:rsidRDefault="00120829" w:rsidP="005164F7">
            <w:pPr>
              <w:keepNext/>
              <w:keepLines/>
              <w:jc w:val="center"/>
              <w:rPr>
                <w:rFonts w:ascii="Unistra A" w:hAnsi="Unistra A"/>
                <w:i/>
                <w:noProof/>
                <w:sz w:val="24"/>
              </w:rPr>
            </w:pPr>
            <w:r w:rsidRPr="006E55FE">
              <w:rPr>
                <w:rFonts w:ascii="Unistra A" w:hAnsi="Unistra A"/>
                <w:i/>
                <w:noProof/>
                <w:sz w:val="24"/>
              </w:rPr>
              <w:t>Nomenclature UDS</w:t>
            </w:r>
          </w:p>
        </w:tc>
      </w:tr>
      <w:tr w:rsidR="00120829" w:rsidRPr="006E55FE" w14:paraId="788FEAB7" w14:textId="77777777" w:rsidTr="005164F7">
        <w:trPr>
          <w:cantSplit/>
        </w:trPr>
        <w:tc>
          <w:tcPr>
            <w:tcW w:w="1320" w:type="dxa"/>
            <w:tcBorders>
              <w:bottom w:val="single" w:sz="6" w:space="0" w:color="000000"/>
            </w:tcBorders>
            <w:vAlign w:val="center"/>
          </w:tcPr>
          <w:p w14:paraId="34F3B58A" w14:textId="674E46AF" w:rsidR="00120829" w:rsidRPr="006E55FE" w:rsidRDefault="001C1969" w:rsidP="00AC5AFB">
            <w:pPr>
              <w:keepLines/>
              <w:tabs>
                <w:tab w:val="left" w:pos="284"/>
                <w:tab w:val="left" w:pos="567"/>
                <w:tab w:val="left" w:pos="851"/>
              </w:tabs>
              <w:ind w:firstLine="284"/>
              <w:jc w:val="both"/>
              <w:rPr>
                <w:rFonts w:ascii="Unistra A" w:hAnsi="Unistra A"/>
                <w:noProof/>
                <w:sz w:val="24"/>
              </w:rPr>
            </w:pPr>
            <w:r w:rsidRPr="001C1969">
              <w:rPr>
                <w:rFonts w:ascii="Unistra A" w:hAnsi="Unistra A"/>
                <w:noProof/>
                <w:sz w:val="24"/>
              </w:rPr>
              <w:t>BE.03</w:t>
            </w:r>
          </w:p>
        </w:tc>
        <w:tc>
          <w:tcPr>
            <w:tcW w:w="6562" w:type="dxa"/>
            <w:tcBorders>
              <w:bottom w:val="single" w:sz="6" w:space="0" w:color="000000"/>
            </w:tcBorders>
            <w:vAlign w:val="center"/>
          </w:tcPr>
          <w:p w14:paraId="04883618" w14:textId="7545BEFF" w:rsidR="00120829" w:rsidRPr="006E55FE" w:rsidRDefault="001C1969" w:rsidP="00234F11">
            <w:pPr>
              <w:jc w:val="center"/>
              <w:rPr>
                <w:rFonts w:ascii="Unistra A" w:hAnsi="Unistra A"/>
                <w:noProof/>
                <w:sz w:val="24"/>
              </w:rPr>
            </w:pPr>
            <w:r w:rsidRPr="001C1969">
              <w:rPr>
                <w:rFonts w:ascii="Unistra A" w:hAnsi="Unistra A"/>
                <w:noProof/>
                <w:sz w:val="24"/>
              </w:rPr>
              <w:t>ETANCHEITE, BARDAGE, COUVERTURE ET ZINGUERIE</w:t>
            </w:r>
          </w:p>
        </w:tc>
      </w:tr>
    </w:tbl>
    <w:p w14:paraId="442C70EE" w14:textId="77777777" w:rsidR="00120829" w:rsidRPr="006E55FE" w:rsidRDefault="00120829" w:rsidP="00120829">
      <w:pPr>
        <w:keepLines/>
        <w:tabs>
          <w:tab w:val="left" w:pos="567"/>
          <w:tab w:val="left" w:pos="851"/>
          <w:tab w:val="left" w:pos="1134"/>
        </w:tabs>
        <w:ind w:left="284" w:firstLine="284"/>
        <w:jc w:val="both"/>
        <w:rPr>
          <w:rFonts w:ascii="Unistra A" w:hAnsi="Unistra A"/>
          <w:noProof/>
          <w:sz w:val="24"/>
        </w:rPr>
      </w:pPr>
    </w:p>
    <w:p w14:paraId="77F53D70" w14:textId="77777777" w:rsidR="00120829" w:rsidRPr="006E55FE" w:rsidRDefault="00120829" w:rsidP="00120829">
      <w:pPr>
        <w:jc w:val="both"/>
        <w:rPr>
          <w:rFonts w:ascii="Unistra A" w:hAnsi="Unistra A"/>
          <w:sz w:val="24"/>
        </w:rPr>
      </w:pPr>
    </w:p>
    <w:p w14:paraId="1642EFDF" w14:textId="77777777" w:rsidR="00120829" w:rsidRPr="006E55FE" w:rsidRDefault="00120829" w:rsidP="00FB2273">
      <w:pPr>
        <w:pStyle w:val="Normal1"/>
        <w:rPr>
          <w:rFonts w:ascii="Unistra A" w:hAnsi="Unistra A"/>
          <w:sz w:val="24"/>
        </w:rPr>
      </w:pPr>
    </w:p>
    <w:p w14:paraId="20F8ECFE" w14:textId="77777777" w:rsidR="00120829" w:rsidRPr="006E55FE" w:rsidRDefault="00120829" w:rsidP="00FB2273">
      <w:pPr>
        <w:pStyle w:val="Normal1"/>
        <w:rPr>
          <w:rFonts w:ascii="Unistra A" w:hAnsi="Unistra A"/>
          <w:sz w:val="24"/>
        </w:rPr>
      </w:pPr>
    </w:p>
    <w:p w14:paraId="08A8A1D8" w14:textId="77777777" w:rsidR="004E0C11" w:rsidRPr="006E55FE" w:rsidRDefault="004E0C11">
      <w:pPr>
        <w:ind w:firstLine="284"/>
        <w:jc w:val="both"/>
        <w:rPr>
          <w:rFonts w:ascii="Unistra A" w:hAnsi="Unistra A"/>
          <w:sz w:val="24"/>
        </w:rPr>
      </w:pPr>
    </w:p>
    <w:p w14:paraId="48559F94" w14:textId="77777777" w:rsidR="004E0C11" w:rsidRPr="006E55FE" w:rsidRDefault="004E0C11">
      <w:pPr>
        <w:ind w:firstLine="284"/>
        <w:jc w:val="both"/>
        <w:rPr>
          <w:rFonts w:ascii="Unistra A" w:hAnsi="Unistra A"/>
          <w:sz w:val="24"/>
        </w:rPr>
      </w:pPr>
    </w:p>
    <w:p w14:paraId="17D7CEE1" w14:textId="77777777" w:rsidR="004E0C11" w:rsidRPr="006E55FE" w:rsidRDefault="004E0C11">
      <w:pPr>
        <w:keepNext/>
        <w:keepLines/>
        <w:pBdr>
          <w:bottom w:val="double" w:sz="6" w:space="1" w:color="auto"/>
        </w:pBdr>
        <w:spacing w:after="240"/>
        <w:rPr>
          <w:rFonts w:ascii="Unistra A" w:hAnsi="Unistra A"/>
          <w:b/>
          <w:sz w:val="24"/>
        </w:rPr>
      </w:pPr>
      <w:r w:rsidRPr="006E55FE">
        <w:rPr>
          <w:rFonts w:ascii="Unistra A" w:hAnsi="Unistra A"/>
          <w:b/>
          <w:sz w:val="24"/>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E0C11" w:rsidRPr="006E55FE" w14:paraId="616C242F" w14:textId="77777777">
        <w:tc>
          <w:tcPr>
            <w:tcW w:w="4606" w:type="dxa"/>
          </w:tcPr>
          <w:p w14:paraId="4D28469C" w14:textId="77777777" w:rsidR="004E0C11" w:rsidRPr="006E55FE" w:rsidRDefault="004E0C11">
            <w:pPr>
              <w:keepNext/>
              <w:keepLines/>
              <w:jc w:val="center"/>
              <w:rPr>
                <w:rFonts w:ascii="Unistra A" w:hAnsi="Unistra A"/>
                <w:sz w:val="24"/>
              </w:rPr>
            </w:pPr>
            <w:r w:rsidRPr="006E55FE">
              <w:rPr>
                <w:rFonts w:ascii="Unistra A" w:hAnsi="Unistra A"/>
                <w:i/>
                <w:sz w:val="24"/>
              </w:rPr>
              <w:t>Fait en un seul original</w:t>
            </w:r>
          </w:p>
        </w:tc>
        <w:tc>
          <w:tcPr>
            <w:tcW w:w="4606" w:type="dxa"/>
          </w:tcPr>
          <w:p w14:paraId="1D29A358" w14:textId="77777777" w:rsidR="004E0C11" w:rsidRPr="006E55FE" w:rsidRDefault="004E0C11">
            <w:pPr>
              <w:keepNext/>
              <w:keepLines/>
              <w:jc w:val="center"/>
              <w:rPr>
                <w:rFonts w:ascii="Unistra A" w:hAnsi="Unistra A"/>
                <w:b/>
                <w:sz w:val="24"/>
              </w:rPr>
            </w:pPr>
            <w:r w:rsidRPr="006E55FE">
              <w:rPr>
                <w:rFonts w:ascii="Unistra A" w:hAnsi="Unistra A"/>
                <w:b/>
                <w:sz w:val="24"/>
              </w:rPr>
              <w:t>Signature du candidat</w:t>
            </w:r>
          </w:p>
        </w:tc>
      </w:tr>
      <w:tr w:rsidR="004E0C11" w:rsidRPr="006E55FE" w14:paraId="02A98A31" w14:textId="77777777">
        <w:tc>
          <w:tcPr>
            <w:tcW w:w="4606" w:type="dxa"/>
          </w:tcPr>
          <w:p w14:paraId="0CB50847" w14:textId="77777777" w:rsidR="004E0C11" w:rsidRPr="006E55FE" w:rsidRDefault="004E0C11">
            <w:pPr>
              <w:keepNext/>
              <w:keepLines/>
              <w:jc w:val="center"/>
              <w:rPr>
                <w:rFonts w:ascii="Unistra A" w:hAnsi="Unistra A"/>
                <w:sz w:val="24"/>
              </w:rPr>
            </w:pPr>
            <w:r w:rsidRPr="006E55FE">
              <w:rPr>
                <w:rFonts w:ascii="Unistra A" w:hAnsi="Unistra A"/>
                <w:sz w:val="24"/>
              </w:rPr>
              <w:t>A ..........................................</w:t>
            </w:r>
          </w:p>
        </w:tc>
        <w:tc>
          <w:tcPr>
            <w:tcW w:w="4606" w:type="dxa"/>
          </w:tcPr>
          <w:p w14:paraId="180B402C" w14:textId="77777777" w:rsidR="004E0C11" w:rsidRPr="006E55FE" w:rsidRDefault="004E0C11">
            <w:pPr>
              <w:keepNext/>
              <w:keepLines/>
              <w:jc w:val="center"/>
              <w:rPr>
                <w:rFonts w:ascii="Unistra A" w:hAnsi="Unistra A"/>
                <w:i/>
                <w:sz w:val="24"/>
              </w:rPr>
            </w:pPr>
            <w:r w:rsidRPr="006E55FE">
              <w:rPr>
                <w:rFonts w:ascii="Unistra A" w:hAnsi="Unistra A"/>
                <w:i/>
                <w:sz w:val="24"/>
              </w:rPr>
              <w:t>Porter la mention manuscrite</w:t>
            </w:r>
          </w:p>
        </w:tc>
      </w:tr>
      <w:tr w:rsidR="004E0C11" w:rsidRPr="006E55FE" w14:paraId="1AA1E877" w14:textId="77777777">
        <w:tc>
          <w:tcPr>
            <w:tcW w:w="4606" w:type="dxa"/>
          </w:tcPr>
          <w:p w14:paraId="3D2721BD" w14:textId="77777777" w:rsidR="004E0C11" w:rsidRPr="006E55FE" w:rsidRDefault="004E0C11">
            <w:pPr>
              <w:keepNext/>
              <w:keepLines/>
              <w:jc w:val="center"/>
              <w:rPr>
                <w:rFonts w:ascii="Unistra A" w:hAnsi="Unistra A"/>
                <w:sz w:val="24"/>
              </w:rPr>
            </w:pPr>
            <w:r w:rsidRPr="006E55FE">
              <w:rPr>
                <w:rFonts w:ascii="Unistra A" w:hAnsi="Unistra A"/>
                <w:sz w:val="24"/>
              </w:rPr>
              <w:t>Le ..........................................</w:t>
            </w:r>
          </w:p>
        </w:tc>
        <w:tc>
          <w:tcPr>
            <w:tcW w:w="4606" w:type="dxa"/>
          </w:tcPr>
          <w:p w14:paraId="21462263" w14:textId="77777777" w:rsidR="004E0C11" w:rsidRPr="006E55FE" w:rsidRDefault="004E0C11">
            <w:pPr>
              <w:keepNext/>
              <w:keepLines/>
              <w:jc w:val="center"/>
              <w:rPr>
                <w:rFonts w:ascii="Unistra A" w:hAnsi="Unistra A"/>
                <w:i/>
                <w:sz w:val="24"/>
              </w:rPr>
            </w:pPr>
            <w:r w:rsidRPr="006E55FE">
              <w:rPr>
                <w:rFonts w:ascii="Unistra A" w:hAnsi="Unistra A"/>
                <w:i/>
                <w:sz w:val="24"/>
              </w:rPr>
              <w:t>Lu et approuvé</w:t>
            </w:r>
          </w:p>
        </w:tc>
      </w:tr>
      <w:tr w:rsidR="004E0C11" w:rsidRPr="006E55FE" w14:paraId="0697444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05FCF0F" w14:textId="77777777" w:rsidR="004E0C11" w:rsidRPr="006E55FE" w:rsidRDefault="004E0C11">
            <w:pPr>
              <w:keepNext/>
              <w:keepLines/>
              <w:rPr>
                <w:rFonts w:ascii="Unistra A" w:hAnsi="Unistra A"/>
                <w:sz w:val="24"/>
              </w:rPr>
            </w:pPr>
          </w:p>
        </w:tc>
      </w:tr>
      <w:tr w:rsidR="004E0C11" w:rsidRPr="006E55FE" w14:paraId="7BB9D2A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422F264" w14:textId="77777777" w:rsidR="004E0C11" w:rsidRPr="006E55FE" w:rsidRDefault="004E0C11">
            <w:pPr>
              <w:keepNext/>
              <w:keepLines/>
              <w:rPr>
                <w:rFonts w:ascii="Unistra A" w:hAnsi="Unistra A"/>
                <w:sz w:val="24"/>
              </w:rPr>
            </w:pPr>
          </w:p>
        </w:tc>
      </w:tr>
      <w:tr w:rsidR="004E0C11" w:rsidRPr="006E55FE" w14:paraId="3A9718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2D40380" w14:textId="77777777" w:rsidR="004E0C11" w:rsidRPr="006E55FE" w:rsidRDefault="004E0C11">
            <w:pPr>
              <w:keepNext/>
              <w:keepLines/>
              <w:rPr>
                <w:rFonts w:ascii="Unistra A" w:hAnsi="Unistra A"/>
                <w:sz w:val="24"/>
              </w:rPr>
            </w:pPr>
          </w:p>
        </w:tc>
      </w:tr>
      <w:tr w:rsidR="004E0C11" w:rsidRPr="006E55FE" w14:paraId="5C3A553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191AA2D" w14:textId="77777777" w:rsidR="004E0C11" w:rsidRPr="006E55FE" w:rsidRDefault="004E0C11">
            <w:pPr>
              <w:keepNext/>
              <w:keepLines/>
              <w:rPr>
                <w:rFonts w:ascii="Unistra A" w:hAnsi="Unistra A"/>
                <w:sz w:val="24"/>
              </w:rPr>
            </w:pPr>
          </w:p>
        </w:tc>
      </w:tr>
      <w:tr w:rsidR="004E0C11" w:rsidRPr="006E55FE" w14:paraId="1FE37FC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4E4FDA5" w14:textId="77777777" w:rsidR="004E0C11" w:rsidRPr="006E55FE" w:rsidRDefault="004E0C11">
            <w:pPr>
              <w:keepNext/>
              <w:keepLines/>
              <w:rPr>
                <w:rFonts w:ascii="Unistra A" w:hAnsi="Unistra A"/>
                <w:sz w:val="24"/>
              </w:rPr>
            </w:pPr>
          </w:p>
        </w:tc>
      </w:tr>
      <w:tr w:rsidR="004E0C11" w:rsidRPr="006E55FE" w14:paraId="0EC9B98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5A9D127" w14:textId="77777777" w:rsidR="004E0C11" w:rsidRPr="006E55FE" w:rsidRDefault="004E0C11">
            <w:pPr>
              <w:keepNext/>
              <w:keepLines/>
              <w:rPr>
                <w:rFonts w:ascii="Unistra A" w:hAnsi="Unistra A"/>
                <w:sz w:val="24"/>
              </w:rPr>
            </w:pPr>
          </w:p>
        </w:tc>
      </w:tr>
      <w:tr w:rsidR="004E0C11" w:rsidRPr="006E55FE" w14:paraId="76662C9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BDF73B1" w14:textId="77777777" w:rsidR="004E0C11" w:rsidRPr="006E55FE" w:rsidRDefault="004E0C11">
            <w:pPr>
              <w:keepNext/>
              <w:keepLines/>
              <w:rPr>
                <w:rFonts w:ascii="Unistra A" w:hAnsi="Unistra A"/>
                <w:sz w:val="24"/>
              </w:rPr>
            </w:pPr>
          </w:p>
        </w:tc>
      </w:tr>
      <w:tr w:rsidR="004E0C11" w:rsidRPr="006E55FE" w14:paraId="10DF0E3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8CA384F" w14:textId="77777777" w:rsidR="004E0C11" w:rsidRPr="006E55FE" w:rsidRDefault="004E0C11">
            <w:pPr>
              <w:keepNext/>
              <w:keepLines/>
              <w:rPr>
                <w:rFonts w:ascii="Unistra A" w:hAnsi="Unistra A"/>
                <w:sz w:val="24"/>
              </w:rPr>
            </w:pPr>
          </w:p>
        </w:tc>
      </w:tr>
    </w:tbl>
    <w:p w14:paraId="5831DDFA" w14:textId="77777777" w:rsidR="004E0C11" w:rsidRPr="006E55FE" w:rsidRDefault="004E0C11">
      <w:pPr>
        <w:jc w:val="both"/>
        <w:rPr>
          <w:rFonts w:ascii="Unistra A" w:hAnsi="Unistra A"/>
          <w:sz w:val="24"/>
        </w:rPr>
      </w:pPr>
    </w:p>
    <w:p w14:paraId="0C1D92EB" w14:textId="77777777" w:rsidR="004E0C11" w:rsidRDefault="004E0C11">
      <w:pPr>
        <w:pStyle w:val="En-tte"/>
        <w:widowControl w:val="0"/>
        <w:tabs>
          <w:tab w:val="clear" w:pos="4536"/>
          <w:tab w:val="clear" w:pos="9072"/>
        </w:tabs>
        <w:rPr>
          <w:ins w:id="191" w:author="Ayhan Ciplak" w:date="2025-06-25T13:43:00Z"/>
          <w:rFonts w:ascii="Unistra A" w:hAnsi="Unistra A"/>
          <w:sz w:val="24"/>
        </w:rPr>
      </w:pPr>
    </w:p>
    <w:p w14:paraId="659A05B4" w14:textId="77777777" w:rsidR="001C1969" w:rsidRDefault="001C1969">
      <w:pPr>
        <w:pStyle w:val="En-tte"/>
        <w:widowControl w:val="0"/>
        <w:tabs>
          <w:tab w:val="clear" w:pos="4536"/>
          <w:tab w:val="clear" w:pos="9072"/>
        </w:tabs>
        <w:rPr>
          <w:ins w:id="192" w:author="Ayhan Ciplak" w:date="2025-06-25T13:43:00Z"/>
          <w:rFonts w:ascii="Unistra A" w:hAnsi="Unistra A"/>
          <w:sz w:val="24"/>
        </w:rPr>
      </w:pPr>
    </w:p>
    <w:p w14:paraId="60D9BD67" w14:textId="77777777" w:rsidR="001C1969" w:rsidRPr="006E55FE" w:rsidRDefault="001C1969">
      <w:pPr>
        <w:pStyle w:val="En-tte"/>
        <w:widowControl w:val="0"/>
        <w:tabs>
          <w:tab w:val="clear" w:pos="4536"/>
          <w:tab w:val="clear" w:pos="9072"/>
        </w:tabs>
        <w:rPr>
          <w:rFonts w:ascii="Unistra A" w:hAnsi="Unistra A"/>
          <w:sz w:val="24"/>
        </w:rPr>
      </w:pPr>
    </w:p>
    <w:p w14:paraId="1C4411A8" w14:textId="77777777" w:rsidR="004E0C11" w:rsidRPr="006E55FE" w:rsidRDefault="004E0C11">
      <w:pPr>
        <w:keepNext/>
        <w:keepLines/>
        <w:pBdr>
          <w:bottom w:val="double" w:sz="6" w:space="1" w:color="auto"/>
        </w:pBdr>
        <w:spacing w:after="240"/>
        <w:rPr>
          <w:rFonts w:ascii="Unistra A" w:hAnsi="Unistra A"/>
          <w:b/>
          <w:sz w:val="24"/>
        </w:rPr>
      </w:pPr>
      <w:r w:rsidRPr="006E55FE">
        <w:rPr>
          <w:rFonts w:ascii="Unistra A" w:hAnsi="Unistra A"/>
          <w:b/>
          <w:sz w:val="24"/>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E0C11" w:rsidRPr="006E55FE" w14:paraId="7CC62430" w14:textId="77777777">
        <w:tc>
          <w:tcPr>
            <w:tcW w:w="4606" w:type="dxa"/>
          </w:tcPr>
          <w:p w14:paraId="7A660975" w14:textId="77777777" w:rsidR="004E0C11" w:rsidRPr="006E55FE" w:rsidRDefault="004E0C11">
            <w:pPr>
              <w:keepNext/>
              <w:keepLines/>
              <w:jc w:val="center"/>
              <w:rPr>
                <w:rFonts w:ascii="Unistra A" w:hAnsi="Unistra A"/>
                <w:i/>
                <w:sz w:val="24"/>
              </w:rPr>
            </w:pPr>
            <w:r w:rsidRPr="006E55FE">
              <w:rPr>
                <w:rFonts w:ascii="Unistra A" w:hAnsi="Unistra A"/>
                <w:i/>
                <w:sz w:val="24"/>
              </w:rPr>
              <w:t>Est acceptée la présente offre   pour valoir</w:t>
            </w:r>
          </w:p>
          <w:p w14:paraId="3785CCE2" w14:textId="77777777" w:rsidR="004E0C11" w:rsidRPr="006E55FE" w:rsidRDefault="004E0C11">
            <w:pPr>
              <w:keepNext/>
              <w:keepLines/>
              <w:jc w:val="center"/>
              <w:rPr>
                <w:rFonts w:ascii="Unistra A" w:hAnsi="Unistra A"/>
                <w:i/>
                <w:sz w:val="24"/>
              </w:rPr>
            </w:pPr>
            <w:r w:rsidRPr="006E55FE">
              <w:rPr>
                <w:rFonts w:ascii="Unistra A" w:hAnsi="Unistra A"/>
                <w:i/>
                <w:sz w:val="24"/>
              </w:rPr>
              <w:t>marché</w:t>
            </w:r>
          </w:p>
        </w:tc>
        <w:tc>
          <w:tcPr>
            <w:tcW w:w="4606" w:type="dxa"/>
          </w:tcPr>
          <w:p w14:paraId="2311CBDA" w14:textId="77777777" w:rsidR="004E0C11" w:rsidRPr="006E55FE" w:rsidRDefault="004E0C11">
            <w:pPr>
              <w:keepNext/>
              <w:keepLines/>
              <w:jc w:val="center"/>
              <w:rPr>
                <w:rFonts w:ascii="Unistra A" w:hAnsi="Unistra A"/>
                <w:b/>
                <w:sz w:val="24"/>
              </w:rPr>
            </w:pPr>
            <w:r w:rsidRPr="006E55FE">
              <w:rPr>
                <w:rFonts w:ascii="Unistra A" w:hAnsi="Unistra A"/>
                <w:b/>
                <w:sz w:val="24"/>
              </w:rPr>
              <w:t>Le pouvoir adjudicateur </w:t>
            </w:r>
          </w:p>
        </w:tc>
      </w:tr>
      <w:tr w:rsidR="004E0C11" w:rsidRPr="006E55FE" w14:paraId="30F05179" w14:textId="77777777">
        <w:tc>
          <w:tcPr>
            <w:tcW w:w="4606" w:type="dxa"/>
          </w:tcPr>
          <w:p w14:paraId="586735E7" w14:textId="77777777" w:rsidR="004E0C11" w:rsidRPr="006E55FE" w:rsidRDefault="004E0C11">
            <w:pPr>
              <w:keepNext/>
              <w:keepLines/>
              <w:jc w:val="center"/>
              <w:rPr>
                <w:rFonts w:ascii="Unistra A" w:hAnsi="Unistra A"/>
                <w:sz w:val="24"/>
              </w:rPr>
            </w:pPr>
            <w:r w:rsidRPr="006E55FE">
              <w:rPr>
                <w:rFonts w:ascii="Unistra A" w:hAnsi="Unistra A"/>
                <w:sz w:val="24"/>
              </w:rPr>
              <w:t>A ..........................................</w:t>
            </w:r>
          </w:p>
        </w:tc>
        <w:tc>
          <w:tcPr>
            <w:tcW w:w="4606" w:type="dxa"/>
          </w:tcPr>
          <w:p w14:paraId="0A8BD17D" w14:textId="77777777" w:rsidR="004E0C11" w:rsidRPr="006E55FE" w:rsidRDefault="004E0C11">
            <w:pPr>
              <w:keepNext/>
              <w:keepLines/>
              <w:jc w:val="center"/>
              <w:rPr>
                <w:rFonts w:ascii="Unistra A" w:hAnsi="Unistra A"/>
                <w:sz w:val="24"/>
              </w:rPr>
            </w:pPr>
          </w:p>
        </w:tc>
      </w:tr>
      <w:tr w:rsidR="004E0C11" w:rsidRPr="006E55FE" w14:paraId="2851D2DA" w14:textId="77777777">
        <w:tc>
          <w:tcPr>
            <w:tcW w:w="4606" w:type="dxa"/>
          </w:tcPr>
          <w:p w14:paraId="0E72571E" w14:textId="77777777" w:rsidR="004E0C11" w:rsidRPr="006E55FE" w:rsidRDefault="004E0C11">
            <w:pPr>
              <w:keepNext/>
              <w:keepLines/>
              <w:jc w:val="center"/>
              <w:rPr>
                <w:rFonts w:ascii="Unistra A" w:hAnsi="Unistra A"/>
                <w:sz w:val="24"/>
              </w:rPr>
            </w:pPr>
            <w:r w:rsidRPr="006E55FE">
              <w:rPr>
                <w:rFonts w:ascii="Unistra A" w:hAnsi="Unistra A"/>
                <w:sz w:val="24"/>
              </w:rPr>
              <w:t>Le ..........................................</w:t>
            </w:r>
          </w:p>
        </w:tc>
        <w:tc>
          <w:tcPr>
            <w:tcW w:w="4606" w:type="dxa"/>
          </w:tcPr>
          <w:p w14:paraId="5384CA4D" w14:textId="77777777" w:rsidR="004E0C11" w:rsidRPr="006E55FE" w:rsidRDefault="004E0C11">
            <w:pPr>
              <w:keepNext/>
              <w:keepLines/>
              <w:jc w:val="center"/>
              <w:rPr>
                <w:rFonts w:ascii="Unistra A" w:hAnsi="Unistra A"/>
                <w:sz w:val="24"/>
              </w:rPr>
            </w:pPr>
          </w:p>
        </w:tc>
      </w:tr>
      <w:tr w:rsidR="004E0C11" w:rsidRPr="006E55FE" w14:paraId="771F662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612B7BB" w14:textId="77777777" w:rsidR="004E0C11" w:rsidRPr="006E55FE" w:rsidRDefault="004E0C11">
            <w:pPr>
              <w:keepNext/>
              <w:keepLines/>
              <w:rPr>
                <w:rFonts w:ascii="Unistra A" w:hAnsi="Unistra A"/>
                <w:sz w:val="24"/>
              </w:rPr>
            </w:pPr>
          </w:p>
        </w:tc>
      </w:tr>
      <w:tr w:rsidR="004E0C11" w:rsidRPr="006E55FE" w14:paraId="14FFDFD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A9F1BF3" w14:textId="77777777" w:rsidR="004E0C11" w:rsidRPr="006E55FE" w:rsidRDefault="004E0C11">
            <w:pPr>
              <w:keepNext/>
              <w:keepLines/>
              <w:rPr>
                <w:rFonts w:ascii="Unistra A" w:hAnsi="Unistra A"/>
                <w:sz w:val="24"/>
              </w:rPr>
            </w:pPr>
          </w:p>
        </w:tc>
      </w:tr>
      <w:tr w:rsidR="004E0C11" w:rsidRPr="006E55FE" w14:paraId="163FC8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3C1008" w14:textId="77777777" w:rsidR="004E0C11" w:rsidRPr="006E55FE" w:rsidRDefault="004E0C11">
            <w:pPr>
              <w:keepNext/>
              <w:keepLines/>
              <w:rPr>
                <w:rFonts w:ascii="Unistra A" w:hAnsi="Unistra A"/>
                <w:sz w:val="24"/>
              </w:rPr>
            </w:pPr>
          </w:p>
        </w:tc>
      </w:tr>
      <w:tr w:rsidR="004E0C11" w:rsidRPr="006E55FE" w14:paraId="5A158B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7F0C07F" w14:textId="77777777" w:rsidR="004E0C11" w:rsidRPr="006E55FE" w:rsidRDefault="004E0C11">
            <w:pPr>
              <w:keepNext/>
              <w:keepLines/>
              <w:rPr>
                <w:rFonts w:ascii="Unistra A" w:hAnsi="Unistra A"/>
                <w:sz w:val="24"/>
              </w:rPr>
            </w:pPr>
          </w:p>
        </w:tc>
      </w:tr>
      <w:tr w:rsidR="004E0C11" w:rsidRPr="006E55FE" w14:paraId="4381DC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7A0EBC7" w14:textId="77777777" w:rsidR="004E0C11" w:rsidRPr="006E55FE" w:rsidRDefault="004E0C11">
            <w:pPr>
              <w:keepNext/>
              <w:keepLines/>
              <w:rPr>
                <w:rFonts w:ascii="Unistra A" w:hAnsi="Unistra A"/>
                <w:sz w:val="24"/>
              </w:rPr>
            </w:pPr>
          </w:p>
        </w:tc>
      </w:tr>
      <w:tr w:rsidR="004E0C11" w:rsidRPr="006E55FE" w14:paraId="62701C9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7F5F976" w14:textId="77777777" w:rsidR="004E0C11" w:rsidRPr="006E55FE" w:rsidRDefault="004E0C11">
            <w:pPr>
              <w:keepNext/>
              <w:keepLines/>
              <w:rPr>
                <w:rFonts w:ascii="Unistra A" w:hAnsi="Unistra A"/>
                <w:sz w:val="24"/>
              </w:rPr>
            </w:pPr>
          </w:p>
        </w:tc>
      </w:tr>
      <w:tr w:rsidR="004E0C11" w:rsidRPr="006E55FE" w14:paraId="1A6ECBF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2052526" w14:textId="77777777" w:rsidR="004E0C11" w:rsidRPr="006E55FE" w:rsidRDefault="004E0C11">
            <w:pPr>
              <w:keepNext/>
              <w:keepLines/>
              <w:rPr>
                <w:rFonts w:ascii="Unistra A" w:hAnsi="Unistra A"/>
                <w:sz w:val="24"/>
              </w:rPr>
            </w:pPr>
          </w:p>
        </w:tc>
      </w:tr>
      <w:tr w:rsidR="004E0C11" w:rsidRPr="006E55FE" w14:paraId="40D0F5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792ABAE" w14:textId="77777777" w:rsidR="004E0C11" w:rsidRPr="006E55FE" w:rsidRDefault="004E0C11">
            <w:pPr>
              <w:keepNext/>
              <w:keepLines/>
              <w:rPr>
                <w:rFonts w:ascii="Unistra A" w:hAnsi="Unistra A"/>
                <w:sz w:val="24"/>
              </w:rPr>
            </w:pPr>
          </w:p>
        </w:tc>
      </w:tr>
    </w:tbl>
    <w:p w14:paraId="2B66E753" w14:textId="77777777" w:rsidR="004E0C11" w:rsidRPr="006E55FE" w:rsidRDefault="004E0C11">
      <w:pPr>
        <w:pStyle w:val="En-tte"/>
        <w:widowControl w:val="0"/>
        <w:tabs>
          <w:tab w:val="clear" w:pos="4536"/>
          <w:tab w:val="clear" w:pos="9072"/>
        </w:tabs>
        <w:rPr>
          <w:rFonts w:ascii="Unistra A" w:hAnsi="Unistra A"/>
          <w:sz w:val="24"/>
        </w:rPr>
      </w:pPr>
    </w:p>
    <w:p w14:paraId="25C51AFE" w14:textId="77777777" w:rsidR="004E0C11" w:rsidRPr="006E55FE" w:rsidRDefault="004E0C11">
      <w:pPr>
        <w:keepNext/>
        <w:keepLines/>
        <w:pBdr>
          <w:bottom w:val="double" w:sz="6" w:space="1" w:color="auto"/>
        </w:pBdr>
        <w:tabs>
          <w:tab w:val="left" w:pos="4605"/>
          <w:tab w:val="left" w:pos="9210"/>
        </w:tabs>
        <w:rPr>
          <w:rFonts w:ascii="Unistra A" w:hAnsi="Unistra A"/>
          <w:b/>
          <w:sz w:val="24"/>
        </w:rPr>
      </w:pPr>
      <w:r w:rsidRPr="006E55FE">
        <w:rPr>
          <w:rFonts w:ascii="Unistra A" w:hAnsi="Unistra A"/>
          <w:b/>
          <w:sz w:val="24"/>
        </w:rPr>
        <w:t xml:space="preserve">DATE D’EFFET DU MARCHE </w:t>
      </w:r>
    </w:p>
    <w:p w14:paraId="15A952D3" w14:textId="77777777" w:rsidR="004E0C11" w:rsidRPr="006E55FE" w:rsidRDefault="004E0C11">
      <w:pPr>
        <w:keepNext/>
        <w:keepLines/>
        <w:rPr>
          <w:rFonts w:ascii="Unistra A" w:hAnsi="Unistra A"/>
          <w:sz w:val="24"/>
        </w:rPr>
      </w:pPr>
    </w:p>
    <w:tbl>
      <w:tblPr>
        <w:tblW w:w="0" w:type="auto"/>
        <w:tblLayout w:type="fixed"/>
        <w:tblCellMar>
          <w:left w:w="70" w:type="dxa"/>
          <w:right w:w="70" w:type="dxa"/>
        </w:tblCellMar>
        <w:tblLook w:val="0000" w:firstRow="0" w:lastRow="0" w:firstColumn="0" w:lastColumn="0" w:noHBand="0" w:noVBand="0"/>
      </w:tblPr>
      <w:tblGrid>
        <w:gridCol w:w="9212"/>
      </w:tblGrid>
      <w:tr w:rsidR="004E0C11" w:rsidRPr="006E55FE" w14:paraId="4162D706" w14:textId="77777777">
        <w:trPr>
          <w:cantSplit/>
        </w:trPr>
        <w:tc>
          <w:tcPr>
            <w:tcW w:w="9212" w:type="dxa"/>
          </w:tcPr>
          <w:p w14:paraId="1BDB263F" w14:textId="77777777" w:rsidR="004E0C11" w:rsidRPr="006E55FE" w:rsidRDefault="004E0C11">
            <w:pPr>
              <w:keepNext/>
              <w:keepLines/>
              <w:jc w:val="center"/>
              <w:rPr>
                <w:rFonts w:ascii="Unistra A" w:hAnsi="Unistra A"/>
                <w:i/>
                <w:sz w:val="24"/>
              </w:rPr>
            </w:pPr>
            <w:r w:rsidRPr="006E55FE">
              <w:rPr>
                <w:rFonts w:ascii="Unistra A" w:hAnsi="Unistra A"/>
                <w:i/>
                <w:sz w:val="24"/>
              </w:rPr>
              <w:t>Date de signature de l’avis de réception postal par le titulaire</w:t>
            </w:r>
          </w:p>
          <w:p w14:paraId="4156FE34" w14:textId="77777777" w:rsidR="004E0C11" w:rsidRPr="006E55FE" w:rsidRDefault="004E0C11">
            <w:pPr>
              <w:keepNext/>
              <w:keepLines/>
              <w:jc w:val="center"/>
              <w:rPr>
                <w:rFonts w:ascii="Unistra A" w:hAnsi="Unistra A"/>
                <w:sz w:val="24"/>
              </w:rPr>
            </w:pPr>
            <w:r w:rsidRPr="006E55FE">
              <w:rPr>
                <w:rFonts w:ascii="Unistra A" w:hAnsi="Unistra A"/>
                <w:i/>
                <w:sz w:val="24"/>
              </w:rPr>
              <w:t xml:space="preserve">(valant  notification du marché) : </w:t>
            </w:r>
            <w:r w:rsidRPr="006E55FE">
              <w:rPr>
                <w:rFonts w:ascii="Unistra A" w:hAnsi="Unistra A"/>
                <w:sz w:val="24"/>
              </w:rPr>
              <w:t>..........................................</w:t>
            </w:r>
          </w:p>
        </w:tc>
      </w:tr>
      <w:tr w:rsidR="004E0C11" w:rsidRPr="006E55FE" w14:paraId="31F91F74" w14:textId="77777777">
        <w:trPr>
          <w:cantSplit/>
        </w:trPr>
        <w:tc>
          <w:tcPr>
            <w:tcW w:w="9212" w:type="dxa"/>
          </w:tcPr>
          <w:p w14:paraId="07DFDB9F" w14:textId="77777777" w:rsidR="004E0C11" w:rsidRPr="006E55FE" w:rsidRDefault="004E0C11">
            <w:pPr>
              <w:keepNext/>
              <w:keepLines/>
              <w:jc w:val="center"/>
              <w:rPr>
                <w:rFonts w:ascii="Unistra A" w:hAnsi="Unistra A"/>
                <w:sz w:val="24"/>
              </w:rPr>
            </w:pPr>
          </w:p>
        </w:tc>
      </w:tr>
      <w:tr w:rsidR="004E0C11" w:rsidRPr="006E55FE" w14:paraId="3C29EC52" w14:textId="77777777">
        <w:trPr>
          <w:cantSplit/>
        </w:trPr>
        <w:tc>
          <w:tcPr>
            <w:tcW w:w="9212" w:type="dxa"/>
          </w:tcPr>
          <w:p w14:paraId="3D3883ED" w14:textId="77777777" w:rsidR="004E0C11" w:rsidRPr="006E55FE" w:rsidRDefault="004E0C11">
            <w:pPr>
              <w:keepNext/>
              <w:keepLines/>
              <w:jc w:val="center"/>
              <w:rPr>
                <w:rFonts w:ascii="Unistra A" w:hAnsi="Unistra A"/>
                <w:sz w:val="24"/>
              </w:rPr>
            </w:pPr>
          </w:p>
        </w:tc>
      </w:tr>
      <w:tr w:rsidR="004E0C11" w:rsidRPr="006E55FE" w14:paraId="72097BE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F5BDBBC" w14:textId="77777777" w:rsidR="004E0C11" w:rsidRPr="006E55FE" w:rsidRDefault="004E0C11">
            <w:pPr>
              <w:keepNext/>
              <w:keepLines/>
              <w:rPr>
                <w:rFonts w:ascii="Unistra A" w:hAnsi="Unistra A"/>
                <w:sz w:val="24"/>
              </w:rPr>
            </w:pPr>
          </w:p>
        </w:tc>
      </w:tr>
      <w:tr w:rsidR="004E0C11" w:rsidRPr="006E55FE" w14:paraId="3BE1174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E27CF8" w14:textId="77777777" w:rsidR="004E0C11" w:rsidRPr="006E55FE" w:rsidRDefault="004E0C11">
            <w:pPr>
              <w:keepNext/>
              <w:keepLines/>
              <w:rPr>
                <w:rFonts w:ascii="Unistra A" w:hAnsi="Unistra A"/>
                <w:sz w:val="24"/>
              </w:rPr>
            </w:pPr>
          </w:p>
        </w:tc>
      </w:tr>
      <w:tr w:rsidR="004E0C11" w:rsidRPr="006E55FE" w14:paraId="4795EBA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4546C8E6" w14:textId="77777777" w:rsidR="004E0C11" w:rsidRPr="006E55FE" w:rsidRDefault="004E0C11">
            <w:pPr>
              <w:keepNext/>
              <w:keepLines/>
              <w:rPr>
                <w:rFonts w:ascii="Unistra A" w:hAnsi="Unistra A"/>
                <w:sz w:val="24"/>
              </w:rPr>
            </w:pPr>
          </w:p>
        </w:tc>
      </w:tr>
      <w:tr w:rsidR="004E0C11" w:rsidRPr="006E55FE" w14:paraId="7ABA3C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D7F6107" w14:textId="77777777" w:rsidR="004E0C11" w:rsidRPr="006E55FE" w:rsidRDefault="004E0C11">
            <w:pPr>
              <w:keepNext/>
              <w:keepLines/>
              <w:rPr>
                <w:rFonts w:ascii="Unistra A" w:hAnsi="Unistra A"/>
                <w:sz w:val="24"/>
              </w:rPr>
            </w:pPr>
          </w:p>
        </w:tc>
      </w:tr>
      <w:tr w:rsidR="004E0C11" w:rsidRPr="006E55FE" w14:paraId="034298B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5A3AD77" w14:textId="77777777" w:rsidR="004E0C11" w:rsidRPr="006E55FE" w:rsidRDefault="004E0C11">
            <w:pPr>
              <w:keepNext/>
              <w:keepLines/>
              <w:rPr>
                <w:rFonts w:ascii="Unistra A" w:hAnsi="Unistra A"/>
                <w:sz w:val="24"/>
              </w:rPr>
            </w:pPr>
          </w:p>
        </w:tc>
      </w:tr>
      <w:tr w:rsidR="004E0C11" w:rsidRPr="006E55FE" w14:paraId="040480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E90F81" w14:textId="77777777" w:rsidR="004E0C11" w:rsidRPr="006E55FE" w:rsidRDefault="004E0C11">
            <w:pPr>
              <w:keepNext/>
              <w:keepLines/>
              <w:rPr>
                <w:rFonts w:ascii="Unistra A" w:hAnsi="Unistra A"/>
                <w:sz w:val="24"/>
              </w:rPr>
            </w:pPr>
          </w:p>
        </w:tc>
      </w:tr>
      <w:tr w:rsidR="004E0C11" w:rsidRPr="006E55FE" w14:paraId="0C91DF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3BCB97F8" w14:textId="77777777" w:rsidR="004E0C11" w:rsidRPr="006E55FE" w:rsidRDefault="004E0C11">
            <w:pPr>
              <w:keepNext/>
              <w:keepLines/>
              <w:rPr>
                <w:rFonts w:ascii="Unistra A" w:hAnsi="Unistra A"/>
                <w:sz w:val="24"/>
              </w:rPr>
            </w:pPr>
          </w:p>
        </w:tc>
      </w:tr>
      <w:tr w:rsidR="004E0C11" w:rsidRPr="006E55FE" w14:paraId="45BDC28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33C2755" w14:textId="77777777" w:rsidR="004E0C11" w:rsidRPr="006E55FE" w:rsidRDefault="004E0C11">
            <w:pPr>
              <w:keepNext/>
              <w:keepLines/>
              <w:rPr>
                <w:rFonts w:ascii="Unistra A" w:hAnsi="Unistra A"/>
                <w:sz w:val="24"/>
              </w:rPr>
            </w:pPr>
          </w:p>
        </w:tc>
      </w:tr>
    </w:tbl>
    <w:p w14:paraId="1BDD2018" w14:textId="77777777" w:rsidR="004E0C11" w:rsidRPr="006E55FE" w:rsidRDefault="004E0C11">
      <w:pPr>
        <w:keepLines/>
        <w:tabs>
          <w:tab w:val="left" w:pos="4605"/>
          <w:tab w:val="left" w:pos="9210"/>
        </w:tabs>
        <w:rPr>
          <w:rFonts w:ascii="Unistra A" w:hAnsi="Unistra A"/>
          <w:sz w:val="24"/>
        </w:rPr>
      </w:pPr>
    </w:p>
    <w:p w14:paraId="0D250B25" w14:textId="77777777" w:rsidR="001C1969" w:rsidRDefault="001C1969">
      <w:pPr>
        <w:keepLines/>
        <w:pBdr>
          <w:bottom w:val="double" w:sz="6" w:space="1" w:color="auto"/>
        </w:pBdr>
        <w:tabs>
          <w:tab w:val="left" w:pos="4605"/>
          <w:tab w:val="left" w:pos="9210"/>
        </w:tabs>
        <w:rPr>
          <w:ins w:id="193" w:author="Ayhan Ciplak" w:date="2025-06-25T13:43:00Z"/>
          <w:rFonts w:ascii="Unistra A" w:hAnsi="Unistra A"/>
          <w:b/>
          <w:sz w:val="24"/>
        </w:rPr>
      </w:pPr>
      <w:ins w:id="194" w:author="Ayhan Ciplak" w:date="2025-06-25T13:43:00Z">
        <w:r>
          <w:rPr>
            <w:rFonts w:ascii="Unistra A" w:hAnsi="Unistra A"/>
            <w:b/>
            <w:sz w:val="24"/>
          </w:rPr>
          <w:br w:type="page"/>
        </w:r>
      </w:ins>
    </w:p>
    <w:p w14:paraId="6129366C" w14:textId="77777777" w:rsidR="004E0C11" w:rsidRPr="006E55FE" w:rsidRDefault="004E0C11">
      <w:pPr>
        <w:keepLines/>
        <w:pBdr>
          <w:bottom w:val="double" w:sz="6" w:space="1" w:color="auto"/>
        </w:pBdr>
        <w:tabs>
          <w:tab w:val="left" w:pos="4605"/>
          <w:tab w:val="left" w:pos="9210"/>
        </w:tabs>
        <w:rPr>
          <w:rFonts w:ascii="Unistra A" w:hAnsi="Unistra A"/>
          <w:b/>
          <w:sz w:val="24"/>
        </w:rPr>
      </w:pPr>
      <w:r w:rsidRPr="006E55FE">
        <w:rPr>
          <w:rFonts w:ascii="Unistra A" w:hAnsi="Unistra A"/>
          <w:b/>
          <w:sz w:val="24"/>
        </w:rPr>
        <w:t>NANTISSEMENT OU CESSION DE CREANCES</w:t>
      </w:r>
    </w:p>
    <w:p w14:paraId="0519BEFB" w14:textId="77777777" w:rsidR="004E0C11" w:rsidRPr="006E55FE" w:rsidRDefault="004E0C11">
      <w:pPr>
        <w:keepLines/>
        <w:jc w:val="both"/>
        <w:rPr>
          <w:rFonts w:ascii="Unistra A" w:hAnsi="Unistra A"/>
          <w:b/>
          <w:sz w:val="24"/>
        </w:rPr>
      </w:pPr>
    </w:p>
    <w:p w14:paraId="47C04C52" w14:textId="77777777" w:rsidR="004E0C11" w:rsidRPr="006E55FE" w:rsidRDefault="004E0C11">
      <w:pPr>
        <w:keepLines/>
        <w:jc w:val="both"/>
        <w:rPr>
          <w:rFonts w:ascii="Unistra A" w:hAnsi="Unistra A"/>
          <w:sz w:val="24"/>
        </w:rPr>
      </w:pPr>
      <w:r w:rsidRPr="006E55FE">
        <w:rPr>
          <w:rFonts w:ascii="Unistra A" w:hAnsi="Unistra A"/>
          <w:b/>
          <w:sz w:val="24"/>
        </w:rPr>
        <w:t>Copie délivrée en unique exemplaire</w:t>
      </w:r>
      <w:r w:rsidRPr="006E55FE">
        <w:rPr>
          <w:rFonts w:ascii="Unistra A" w:hAnsi="Unistra A"/>
          <w:sz w:val="24"/>
        </w:rPr>
        <w:t xml:space="preserve"> pour être remise à l’établissement de crédit en cas de cession ou de nantissement de créance de :</w:t>
      </w:r>
    </w:p>
    <w:p w14:paraId="373CB4EA" w14:textId="77777777" w:rsidR="004E0C11" w:rsidRPr="006E55FE" w:rsidRDefault="004E0C11">
      <w:pPr>
        <w:keepLines/>
        <w:tabs>
          <w:tab w:val="left" w:pos="8647"/>
          <w:tab w:val="left" w:leader="dot" w:pos="9072"/>
        </w:tabs>
        <w:rPr>
          <w:rFonts w:ascii="Unistra A" w:hAnsi="Unistra A"/>
          <w:sz w:val="24"/>
        </w:rPr>
      </w:pPr>
      <w:r w:rsidRPr="006E55FE">
        <w:rPr>
          <w:rFonts w:ascii="Unistra A" w:hAnsi="Unistra A"/>
          <w:sz w:val="24"/>
        </w:rPr>
        <w:t>1 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La totalité du marché dont le montant est de </w:t>
      </w:r>
      <w:r w:rsidRPr="006E55FE">
        <w:rPr>
          <w:rFonts w:ascii="Unistra A" w:hAnsi="Unistra A"/>
          <w:i/>
          <w:sz w:val="24"/>
        </w:rPr>
        <w:t>(indiquer le montant en chiffres et en lettres)</w:t>
      </w:r>
      <w:r w:rsidRPr="006E55FE">
        <w:rPr>
          <w:rFonts w:ascii="Unistra A" w:hAnsi="Unistra A"/>
          <w:sz w:val="24"/>
        </w:rPr>
        <w:t> :</w:t>
      </w:r>
      <w:r w:rsidRPr="006E55FE">
        <w:rPr>
          <w:rFonts w:ascii="Unistra A" w:hAnsi="Unistra A"/>
          <w:sz w:val="24"/>
        </w:rPr>
        <w:tab/>
      </w:r>
      <w:r w:rsidRPr="006E55FE">
        <w:rPr>
          <w:rFonts w:ascii="Unistra A" w:hAnsi="Unistra A"/>
          <w:sz w:val="24"/>
        </w:rPr>
        <w:tab/>
      </w:r>
    </w:p>
    <w:p w14:paraId="2EF547A8" w14:textId="77777777" w:rsidR="004E0C11" w:rsidRPr="006E55FE" w:rsidRDefault="004E0C11">
      <w:pPr>
        <w:pStyle w:val="Tabulation-Points2"/>
        <w:keepLines/>
        <w:rPr>
          <w:rFonts w:ascii="Unistra A" w:hAnsi="Unistra A"/>
          <w:sz w:val="24"/>
        </w:rPr>
      </w:pPr>
      <w:r w:rsidRPr="006E55FE">
        <w:rPr>
          <w:rFonts w:ascii="Unistra A" w:hAnsi="Unistra A"/>
          <w:sz w:val="24"/>
        </w:rPr>
        <w:tab/>
      </w:r>
    </w:p>
    <w:p w14:paraId="12CAB8EC" w14:textId="77777777" w:rsidR="004E0C11" w:rsidRPr="006E55FE" w:rsidRDefault="004E0C11">
      <w:pPr>
        <w:keepLines/>
        <w:tabs>
          <w:tab w:val="left" w:pos="851"/>
          <w:tab w:val="left" w:pos="1843"/>
          <w:tab w:val="left" w:pos="3686"/>
          <w:tab w:val="left" w:leader="dot" w:pos="4253"/>
          <w:tab w:val="left" w:pos="4395"/>
          <w:tab w:val="left" w:leader="dot" w:pos="9072"/>
        </w:tabs>
        <w:rPr>
          <w:rFonts w:ascii="Unistra A" w:hAnsi="Unistra A"/>
          <w:i/>
          <w:sz w:val="24"/>
        </w:rPr>
      </w:pPr>
      <w:r w:rsidRPr="006E55FE">
        <w:rPr>
          <w:rFonts w:ascii="Unistra A" w:hAnsi="Unistra A"/>
          <w:sz w:val="24"/>
        </w:rPr>
        <w:t>2 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La totalité du bon de commande n°</w:t>
      </w:r>
      <w:r w:rsidRPr="006E55FE">
        <w:rPr>
          <w:rFonts w:ascii="Unistra A" w:hAnsi="Unistra A"/>
          <w:sz w:val="24"/>
        </w:rPr>
        <w:tab/>
      </w:r>
      <w:r w:rsidRPr="006E55FE">
        <w:rPr>
          <w:rFonts w:ascii="Unistra A" w:hAnsi="Unistra A"/>
          <w:sz w:val="24"/>
        </w:rPr>
        <w:tab/>
      </w:r>
      <w:r w:rsidRPr="006E55FE">
        <w:rPr>
          <w:rFonts w:ascii="Unistra A" w:hAnsi="Unistra A"/>
          <w:sz w:val="24"/>
        </w:rPr>
        <w:tab/>
        <w:t xml:space="preserve">afférent au marché </w:t>
      </w:r>
      <w:r w:rsidRPr="006E55FE">
        <w:rPr>
          <w:rFonts w:ascii="Unistra A" w:hAnsi="Unistra A"/>
          <w:i/>
          <w:sz w:val="24"/>
        </w:rPr>
        <w:t>(indiquer le montant en chiffres</w:t>
      </w:r>
    </w:p>
    <w:p w14:paraId="0624F4C1" w14:textId="77777777" w:rsidR="004E0C11" w:rsidRPr="006E55FE" w:rsidRDefault="004E0C11">
      <w:pPr>
        <w:keepLines/>
        <w:tabs>
          <w:tab w:val="left" w:pos="1134"/>
          <w:tab w:val="left" w:leader="dot" w:pos="9072"/>
        </w:tabs>
        <w:rPr>
          <w:rFonts w:ascii="Unistra A" w:hAnsi="Unistra A"/>
          <w:sz w:val="24"/>
        </w:rPr>
      </w:pPr>
      <w:r w:rsidRPr="006E55FE">
        <w:rPr>
          <w:rFonts w:ascii="Unistra A" w:hAnsi="Unistra A"/>
          <w:i/>
          <w:sz w:val="24"/>
        </w:rPr>
        <w:t>et lettres)</w:t>
      </w:r>
      <w:r w:rsidRPr="006E55FE">
        <w:rPr>
          <w:rFonts w:ascii="Unistra A" w:hAnsi="Unistra A"/>
          <w:sz w:val="24"/>
        </w:rPr>
        <w:t> :</w:t>
      </w:r>
      <w:r w:rsidRPr="006E55FE">
        <w:rPr>
          <w:rFonts w:ascii="Unistra A" w:hAnsi="Unistra A"/>
          <w:sz w:val="24"/>
        </w:rPr>
        <w:tab/>
      </w:r>
      <w:r w:rsidRPr="006E55FE">
        <w:rPr>
          <w:rFonts w:ascii="Unistra A" w:hAnsi="Unistra A"/>
          <w:sz w:val="24"/>
        </w:rPr>
        <w:tab/>
      </w:r>
    </w:p>
    <w:p w14:paraId="52CE3A5F" w14:textId="77777777" w:rsidR="004E0C11" w:rsidRPr="006E55FE" w:rsidRDefault="004E0C11">
      <w:pPr>
        <w:keepLines/>
        <w:tabs>
          <w:tab w:val="left" w:pos="6096"/>
          <w:tab w:val="left" w:leader="dot" w:pos="9072"/>
        </w:tabs>
        <w:rPr>
          <w:rFonts w:ascii="Unistra A" w:hAnsi="Unistra A"/>
          <w:sz w:val="24"/>
        </w:rPr>
      </w:pPr>
      <w:r w:rsidRPr="006E55FE">
        <w:rPr>
          <w:rFonts w:ascii="Unistra A" w:hAnsi="Unistra A"/>
          <w:sz w:val="24"/>
        </w:rPr>
        <w:t>3 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La partie des prestations que le titulaire n’envisage pas de confier à des sous-traitants bénéficiant du paiement direct, est évaluée à </w:t>
      </w:r>
      <w:r w:rsidRPr="006E55FE">
        <w:rPr>
          <w:rFonts w:ascii="Unistra A" w:hAnsi="Unistra A"/>
          <w:i/>
          <w:sz w:val="24"/>
        </w:rPr>
        <w:t>(indiquer en chiffres et en lettres)</w:t>
      </w:r>
      <w:r w:rsidRPr="006E55FE">
        <w:rPr>
          <w:rFonts w:ascii="Unistra A" w:hAnsi="Unistra A"/>
          <w:sz w:val="24"/>
        </w:rPr>
        <w:t> :</w:t>
      </w:r>
      <w:r w:rsidRPr="006E55FE">
        <w:rPr>
          <w:rFonts w:ascii="Unistra A" w:hAnsi="Unistra A"/>
          <w:sz w:val="24"/>
        </w:rPr>
        <w:tab/>
      </w:r>
      <w:r w:rsidRPr="006E55FE">
        <w:rPr>
          <w:rFonts w:ascii="Unistra A" w:hAnsi="Unistra A"/>
          <w:sz w:val="24"/>
        </w:rPr>
        <w:tab/>
      </w:r>
    </w:p>
    <w:p w14:paraId="4CA2396F" w14:textId="77777777" w:rsidR="004E0C11" w:rsidRPr="006E55FE" w:rsidRDefault="004E0C11">
      <w:pPr>
        <w:pStyle w:val="Tabulation-Points2"/>
        <w:keepLines/>
        <w:rPr>
          <w:rFonts w:ascii="Unistra A" w:hAnsi="Unistra A"/>
          <w:sz w:val="24"/>
        </w:rPr>
      </w:pPr>
      <w:r w:rsidRPr="006E55FE">
        <w:rPr>
          <w:rFonts w:ascii="Unistra A" w:hAnsi="Unistra A"/>
          <w:sz w:val="24"/>
        </w:rPr>
        <w:tab/>
      </w:r>
    </w:p>
    <w:p w14:paraId="068238E2" w14:textId="77777777" w:rsidR="004E0C11" w:rsidRPr="006E55FE" w:rsidRDefault="004E0C11">
      <w:pPr>
        <w:keepLines/>
        <w:tabs>
          <w:tab w:val="left" w:pos="7797"/>
          <w:tab w:val="left" w:leader="dot" w:pos="9072"/>
        </w:tabs>
        <w:rPr>
          <w:rFonts w:ascii="Unistra A" w:hAnsi="Unistra A"/>
          <w:sz w:val="24"/>
        </w:rPr>
      </w:pPr>
      <w:r w:rsidRPr="006E55FE">
        <w:rPr>
          <w:rFonts w:ascii="Unistra A" w:hAnsi="Unistra A"/>
          <w:sz w:val="24"/>
        </w:rPr>
        <w:t>4 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La partie des prestations évaluée à </w:t>
      </w:r>
      <w:r w:rsidRPr="006E55FE">
        <w:rPr>
          <w:rFonts w:ascii="Unistra A" w:hAnsi="Unistra A"/>
          <w:i/>
          <w:sz w:val="24"/>
        </w:rPr>
        <w:t>(indiquer le montant en chiffres et en lettres)</w:t>
      </w:r>
      <w:r w:rsidRPr="006E55FE">
        <w:rPr>
          <w:rFonts w:ascii="Unistra A" w:hAnsi="Unistra A"/>
          <w:sz w:val="24"/>
        </w:rPr>
        <w:t xml:space="preserve"> : </w:t>
      </w:r>
      <w:r w:rsidRPr="006E55FE">
        <w:rPr>
          <w:rFonts w:ascii="Unistra A" w:hAnsi="Unistra A"/>
          <w:sz w:val="24"/>
        </w:rPr>
        <w:tab/>
      </w:r>
      <w:r w:rsidRPr="006E55FE">
        <w:rPr>
          <w:rFonts w:ascii="Unistra A" w:hAnsi="Unistra A"/>
          <w:sz w:val="24"/>
        </w:rPr>
        <w:tab/>
      </w:r>
    </w:p>
    <w:p w14:paraId="4CCCFC9C" w14:textId="77777777" w:rsidR="004E0C11" w:rsidRPr="006E55FE" w:rsidRDefault="004E0C11">
      <w:pPr>
        <w:pStyle w:val="Tabulation-Points2"/>
        <w:keepLines/>
        <w:rPr>
          <w:rFonts w:ascii="Unistra A" w:hAnsi="Unistra A"/>
          <w:sz w:val="24"/>
        </w:rPr>
      </w:pPr>
      <w:r w:rsidRPr="006E55FE">
        <w:rPr>
          <w:rFonts w:ascii="Unistra A" w:hAnsi="Unistra A"/>
          <w:sz w:val="24"/>
        </w:rPr>
        <w:tab/>
      </w:r>
    </w:p>
    <w:p w14:paraId="6F03C396" w14:textId="77777777" w:rsidR="004E0C11" w:rsidRPr="006E55FE" w:rsidRDefault="004E0C11">
      <w:pPr>
        <w:pStyle w:val="Tabulation-Points2"/>
        <w:keepLines/>
        <w:tabs>
          <w:tab w:val="left" w:pos="2410"/>
        </w:tabs>
        <w:rPr>
          <w:rFonts w:ascii="Unistra A" w:hAnsi="Unistra A"/>
          <w:sz w:val="24"/>
        </w:rPr>
      </w:pPr>
      <w:r w:rsidRPr="006E55FE">
        <w:rPr>
          <w:rFonts w:ascii="Unistra A" w:hAnsi="Unistra A"/>
          <w:sz w:val="24"/>
        </w:rPr>
        <w:t>et devant être exécutée par</w:t>
      </w:r>
      <w:r w:rsidRPr="006E55FE">
        <w:rPr>
          <w:rFonts w:ascii="Unistra A" w:hAnsi="Unistra A"/>
          <w:sz w:val="24"/>
        </w:rPr>
        <w:tab/>
      </w:r>
      <w:r w:rsidRPr="006E55FE">
        <w:rPr>
          <w:rFonts w:ascii="Unistra A" w:hAnsi="Unistra A"/>
          <w:sz w:val="24"/>
        </w:rPr>
        <w:tab/>
      </w:r>
    </w:p>
    <w:p w14:paraId="7E73464D" w14:textId="77777777" w:rsidR="004E0C11" w:rsidRPr="006E55FE" w:rsidRDefault="004E0C11">
      <w:pPr>
        <w:keepNext/>
        <w:keepLines/>
        <w:tabs>
          <w:tab w:val="left" w:pos="1276"/>
          <w:tab w:val="left" w:leader="dot" w:pos="3686"/>
          <w:tab w:val="left" w:pos="3828"/>
          <w:tab w:val="left" w:pos="7655"/>
        </w:tabs>
        <w:rPr>
          <w:rFonts w:ascii="Unistra A" w:hAnsi="Unistra A"/>
          <w:sz w:val="24"/>
        </w:rPr>
      </w:pPr>
      <w:r w:rsidRPr="006E55FE">
        <w:rPr>
          <w:rFonts w:ascii="Unistra A" w:hAnsi="Unistra A"/>
          <w:sz w:val="24"/>
        </w:rPr>
        <w:t>en qualité de :</w:t>
      </w:r>
      <w:r w:rsidRPr="006E55FE">
        <w:rPr>
          <w:rFonts w:ascii="Unistra A" w:hAnsi="Unistra A"/>
          <w:sz w:val="24"/>
        </w:rPr>
        <w:tab/>
      </w:r>
      <w:r w:rsidRPr="006E55FE">
        <w:rPr>
          <w:rFonts w:ascii="Unistra A" w:hAnsi="Unistra A"/>
          <w:sz w:val="24"/>
        </w:rPr>
        <w:tab/>
      </w:r>
      <w:r w:rsidRPr="006E55FE">
        <w:rPr>
          <w:rFonts w:ascii="Unistra A" w:hAnsi="Unistra A"/>
          <w:sz w:val="24"/>
        </w:rPr>
        <w:tab/>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membre d’un groupement d’entreprise</w:t>
      </w:r>
      <w:r w:rsidRPr="006E55FE">
        <w:rPr>
          <w:rFonts w:ascii="Unistra A" w:hAnsi="Unistra A"/>
          <w:sz w:val="24"/>
        </w:rPr>
        <w:tab/>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126FC9">
        <w:rPr>
          <w:rFonts w:ascii="Unistra A" w:hAnsi="Unistra A"/>
          <w:sz w:val="24"/>
        </w:rPr>
      </w:r>
      <w:r w:rsidR="00126FC9">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sous-traitant</w:t>
      </w:r>
    </w:p>
    <w:p w14:paraId="275CFF12" w14:textId="77777777" w:rsidR="004E0C11" w:rsidRPr="006E55FE" w:rsidRDefault="004E0C11">
      <w:pPr>
        <w:keepNext/>
        <w:keepLines/>
        <w:rPr>
          <w:rFonts w:ascii="Unistra A" w:hAnsi="Unistra A"/>
          <w:sz w:val="24"/>
        </w:rPr>
      </w:pPr>
    </w:p>
    <w:tbl>
      <w:tblPr>
        <w:tblW w:w="9212" w:type="dxa"/>
        <w:tblLayout w:type="fixed"/>
        <w:tblCellMar>
          <w:left w:w="70" w:type="dxa"/>
          <w:right w:w="70" w:type="dxa"/>
        </w:tblCellMar>
        <w:tblLook w:val="0000" w:firstRow="0" w:lastRow="0" w:firstColumn="0" w:lastColumn="0" w:noHBand="0" w:noVBand="0"/>
        <w:tblPrChange w:id="195" w:author="Ayhan Ciplak" w:date="2025-06-25T13:44:00Z">
          <w:tblPr>
            <w:tblW w:w="0" w:type="auto"/>
            <w:tblLayout w:type="fixed"/>
            <w:tblCellMar>
              <w:left w:w="70" w:type="dxa"/>
              <w:right w:w="70" w:type="dxa"/>
            </w:tblCellMar>
            <w:tblLook w:val="0000" w:firstRow="0" w:lastRow="0" w:firstColumn="0" w:lastColumn="0" w:noHBand="0" w:noVBand="0"/>
          </w:tblPr>
        </w:tblPrChange>
      </w:tblPr>
      <w:tblGrid>
        <w:gridCol w:w="9212"/>
        <w:tblGridChange w:id="196">
          <w:tblGrid>
            <w:gridCol w:w="9212"/>
          </w:tblGrid>
        </w:tblGridChange>
      </w:tblGrid>
      <w:tr w:rsidR="004E0C11" w:rsidRPr="006E55FE" w14:paraId="0CF08F05" w14:textId="77777777" w:rsidTr="001C1969">
        <w:trPr>
          <w:cantSplit/>
          <w:trPrChange w:id="197" w:author="Ayhan Ciplak" w:date="2025-06-25T13:44:00Z">
            <w:trPr>
              <w:cantSplit/>
            </w:trPr>
          </w:trPrChange>
        </w:trPr>
        <w:tc>
          <w:tcPr>
            <w:tcW w:w="9212" w:type="dxa"/>
            <w:tcPrChange w:id="198" w:author="Ayhan Ciplak" w:date="2025-06-25T13:44:00Z">
              <w:tcPr>
                <w:tcW w:w="9212" w:type="dxa"/>
              </w:tcPr>
            </w:tcPrChange>
          </w:tcPr>
          <w:p w14:paraId="35B21C33" w14:textId="77777777" w:rsidR="004E0C11" w:rsidRPr="006E55FE" w:rsidRDefault="004E0C11">
            <w:pPr>
              <w:keepNext/>
              <w:keepLines/>
              <w:jc w:val="center"/>
              <w:rPr>
                <w:rFonts w:ascii="Unistra A" w:hAnsi="Unistra A"/>
                <w:sz w:val="24"/>
              </w:rPr>
            </w:pPr>
            <w:r w:rsidRPr="006E55FE">
              <w:rPr>
                <w:rFonts w:ascii="Unistra A" w:hAnsi="Unistra A"/>
                <w:sz w:val="24"/>
              </w:rPr>
              <w:t>A ......................................…………..             le ……………………………..</w:t>
            </w:r>
            <w:r w:rsidRPr="006E55FE">
              <w:rPr>
                <w:rStyle w:val="Appelnotedebasdep"/>
                <w:rFonts w:ascii="Unistra A" w:hAnsi="Unistra A"/>
                <w:sz w:val="24"/>
              </w:rPr>
              <w:footnoteReference w:id="6"/>
            </w:r>
          </w:p>
        </w:tc>
      </w:tr>
      <w:tr w:rsidR="004E0C11" w:rsidRPr="006E55FE" w14:paraId="644EBC96" w14:textId="77777777" w:rsidTr="001C1969">
        <w:trPr>
          <w:cantSplit/>
          <w:trPrChange w:id="199" w:author="Ayhan Ciplak" w:date="2025-06-25T13:44:00Z">
            <w:trPr>
              <w:cantSplit/>
            </w:trPr>
          </w:trPrChange>
        </w:trPr>
        <w:tc>
          <w:tcPr>
            <w:tcW w:w="9212" w:type="dxa"/>
            <w:tcPrChange w:id="200" w:author="Ayhan Ciplak" w:date="2025-06-25T13:44:00Z">
              <w:tcPr>
                <w:tcW w:w="9212" w:type="dxa"/>
              </w:tcPr>
            </w:tcPrChange>
          </w:tcPr>
          <w:p w14:paraId="03AB7907" w14:textId="77777777" w:rsidR="004E0C11" w:rsidRPr="006E55FE" w:rsidRDefault="004E0C11">
            <w:pPr>
              <w:keepNext/>
              <w:keepLines/>
              <w:jc w:val="center"/>
              <w:rPr>
                <w:rFonts w:ascii="Unistra A" w:hAnsi="Unistra A"/>
                <w:sz w:val="24"/>
              </w:rPr>
            </w:pPr>
            <w:r w:rsidRPr="006E55FE">
              <w:rPr>
                <w:rFonts w:ascii="Unistra A" w:hAnsi="Unistra A"/>
                <w:sz w:val="24"/>
              </w:rPr>
              <w:t>Signature</w:t>
            </w:r>
          </w:p>
        </w:tc>
      </w:tr>
      <w:tr w:rsidR="004E0C11" w:rsidRPr="006E55FE" w14:paraId="5CC825C1"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1"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9212" w:type="dxa"/>
            <w:tcBorders>
              <w:top w:val="nil"/>
              <w:left w:val="nil"/>
              <w:bottom w:val="nil"/>
              <w:right w:val="nil"/>
            </w:tcBorders>
            <w:tcPrChange w:id="202" w:author="Ayhan Ciplak" w:date="2025-06-25T13:44:00Z">
              <w:tcPr>
                <w:tcW w:w="9212" w:type="dxa"/>
                <w:tcBorders>
                  <w:top w:val="nil"/>
                  <w:left w:val="nil"/>
                  <w:bottom w:val="nil"/>
                  <w:right w:val="nil"/>
                </w:tcBorders>
              </w:tcPr>
            </w:tcPrChange>
          </w:tcPr>
          <w:p w14:paraId="3BA5A56D" w14:textId="77777777" w:rsidR="004E0C11" w:rsidRPr="006E55FE" w:rsidRDefault="004E0C11">
            <w:pPr>
              <w:keepNext/>
              <w:keepLines/>
              <w:rPr>
                <w:rFonts w:ascii="Unistra A" w:hAnsi="Unistra A"/>
                <w:sz w:val="24"/>
              </w:rPr>
            </w:pPr>
          </w:p>
        </w:tc>
      </w:tr>
      <w:tr w:rsidR="004E0C11" w:rsidRPr="006E55FE" w14:paraId="6800130C"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3"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9212" w:type="dxa"/>
            <w:tcBorders>
              <w:top w:val="nil"/>
              <w:left w:val="nil"/>
              <w:bottom w:val="nil"/>
              <w:right w:val="nil"/>
            </w:tcBorders>
            <w:tcPrChange w:id="204" w:author="Ayhan Ciplak" w:date="2025-06-25T13:44:00Z">
              <w:tcPr>
                <w:tcW w:w="9212" w:type="dxa"/>
                <w:tcBorders>
                  <w:top w:val="nil"/>
                  <w:left w:val="nil"/>
                  <w:bottom w:val="nil"/>
                  <w:right w:val="nil"/>
                </w:tcBorders>
              </w:tcPr>
            </w:tcPrChange>
          </w:tcPr>
          <w:p w14:paraId="055D512E" w14:textId="77777777" w:rsidR="004E0C11" w:rsidRPr="006E55FE" w:rsidRDefault="004E0C11" w:rsidP="00C02750">
            <w:pPr>
              <w:rPr>
                <w:rFonts w:ascii="Unistra A" w:hAnsi="Unistra A"/>
                <w:sz w:val="24"/>
              </w:rPr>
            </w:pPr>
          </w:p>
        </w:tc>
      </w:tr>
      <w:tr w:rsidR="004E0C11" w:rsidRPr="006E55FE" w14:paraId="015F9557"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5"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9212" w:type="dxa"/>
            <w:tcBorders>
              <w:top w:val="nil"/>
              <w:left w:val="nil"/>
              <w:bottom w:val="nil"/>
              <w:right w:val="nil"/>
            </w:tcBorders>
            <w:tcPrChange w:id="206" w:author="Ayhan Ciplak" w:date="2025-06-25T13:44:00Z">
              <w:tcPr>
                <w:tcW w:w="9212" w:type="dxa"/>
                <w:tcBorders>
                  <w:top w:val="nil"/>
                  <w:left w:val="nil"/>
                  <w:bottom w:val="nil"/>
                  <w:right w:val="nil"/>
                </w:tcBorders>
              </w:tcPr>
            </w:tcPrChange>
          </w:tcPr>
          <w:p w14:paraId="65E79C2F" w14:textId="77777777" w:rsidR="004E0C11" w:rsidRPr="006E55FE" w:rsidRDefault="004E0C11">
            <w:pPr>
              <w:keepNext/>
              <w:keepLines/>
              <w:rPr>
                <w:rFonts w:ascii="Unistra A" w:hAnsi="Unistra A"/>
                <w:sz w:val="24"/>
              </w:rPr>
            </w:pPr>
          </w:p>
        </w:tc>
      </w:tr>
      <w:tr w:rsidR="004E0C11" w:rsidRPr="006E55FE" w14:paraId="12AA7E27"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7"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9212" w:type="dxa"/>
            <w:tcBorders>
              <w:top w:val="nil"/>
              <w:left w:val="nil"/>
              <w:bottom w:val="nil"/>
              <w:right w:val="nil"/>
            </w:tcBorders>
            <w:tcPrChange w:id="208" w:author="Ayhan Ciplak" w:date="2025-06-25T13:44:00Z">
              <w:tcPr>
                <w:tcW w:w="9212" w:type="dxa"/>
                <w:tcBorders>
                  <w:top w:val="nil"/>
                  <w:left w:val="nil"/>
                  <w:bottom w:val="nil"/>
                  <w:right w:val="nil"/>
                </w:tcBorders>
              </w:tcPr>
            </w:tcPrChange>
          </w:tcPr>
          <w:p w14:paraId="4AF0CB0D" w14:textId="77777777" w:rsidR="004E0C11" w:rsidRPr="006E55FE" w:rsidRDefault="004E0C11">
            <w:pPr>
              <w:keepNext/>
              <w:keepLines/>
              <w:rPr>
                <w:rFonts w:ascii="Unistra A" w:hAnsi="Unistra A"/>
                <w:sz w:val="24"/>
              </w:rPr>
            </w:pPr>
          </w:p>
        </w:tc>
      </w:tr>
      <w:tr w:rsidR="004E0C11" w:rsidRPr="006E55FE" w14:paraId="3DB132B9"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9"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9212" w:type="dxa"/>
            <w:tcBorders>
              <w:top w:val="nil"/>
              <w:left w:val="nil"/>
              <w:bottom w:val="nil"/>
              <w:right w:val="nil"/>
            </w:tcBorders>
            <w:tcPrChange w:id="210" w:author="Ayhan Ciplak" w:date="2025-06-25T13:44:00Z">
              <w:tcPr>
                <w:tcW w:w="9212" w:type="dxa"/>
                <w:tcBorders>
                  <w:top w:val="nil"/>
                  <w:left w:val="nil"/>
                  <w:bottom w:val="nil"/>
                  <w:right w:val="nil"/>
                </w:tcBorders>
              </w:tcPr>
            </w:tcPrChange>
          </w:tcPr>
          <w:p w14:paraId="31B66799" w14:textId="77777777" w:rsidR="004E0C11" w:rsidRPr="006E55FE" w:rsidRDefault="004E0C11">
            <w:pPr>
              <w:keepNext/>
              <w:keepLines/>
              <w:rPr>
                <w:rFonts w:ascii="Unistra A" w:hAnsi="Unistra A"/>
                <w:sz w:val="24"/>
              </w:rPr>
            </w:pPr>
          </w:p>
        </w:tc>
      </w:tr>
      <w:tr w:rsidR="004E0C11" w:rsidRPr="006E55FE" w14:paraId="0BDC873D"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1"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9212" w:type="dxa"/>
            <w:tcBorders>
              <w:top w:val="nil"/>
              <w:left w:val="nil"/>
              <w:bottom w:val="nil"/>
              <w:right w:val="nil"/>
            </w:tcBorders>
            <w:tcPrChange w:id="212" w:author="Ayhan Ciplak" w:date="2025-06-25T13:44:00Z">
              <w:tcPr>
                <w:tcW w:w="9212" w:type="dxa"/>
                <w:tcBorders>
                  <w:top w:val="nil"/>
                  <w:left w:val="nil"/>
                  <w:bottom w:val="nil"/>
                  <w:right w:val="nil"/>
                </w:tcBorders>
              </w:tcPr>
            </w:tcPrChange>
          </w:tcPr>
          <w:p w14:paraId="51F3AA63" w14:textId="77777777" w:rsidR="004E0C11" w:rsidRPr="006E55FE" w:rsidRDefault="004E0C11">
            <w:pPr>
              <w:keepNext/>
              <w:keepLines/>
              <w:rPr>
                <w:rFonts w:ascii="Unistra A" w:hAnsi="Unistra A"/>
                <w:sz w:val="24"/>
              </w:rPr>
            </w:pPr>
          </w:p>
        </w:tc>
      </w:tr>
      <w:tr w:rsidR="004E0C11" w:rsidRPr="006E55FE" w:rsidDel="001C1969" w14:paraId="074B4A59" w14:textId="77777777" w:rsidTr="001C19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3" w:author="Ayhan Ciplak" w:date="2025-06-25T13:44: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214" w:author="Ayhan Ciplak" w:date="2025-06-25T13:44:00Z"/>
        </w:trPr>
        <w:tc>
          <w:tcPr>
            <w:tcW w:w="9212" w:type="dxa"/>
            <w:tcBorders>
              <w:top w:val="nil"/>
              <w:left w:val="nil"/>
              <w:bottom w:val="nil"/>
              <w:right w:val="nil"/>
            </w:tcBorders>
            <w:tcPrChange w:id="215" w:author="Ayhan Ciplak" w:date="2025-06-25T13:44:00Z">
              <w:tcPr>
                <w:tcW w:w="9212" w:type="dxa"/>
                <w:tcBorders>
                  <w:top w:val="nil"/>
                  <w:left w:val="nil"/>
                  <w:bottom w:val="nil"/>
                  <w:right w:val="nil"/>
                </w:tcBorders>
              </w:tcPr>
            </w:tcPrChange>
          </w:tcPr>
          <w:p w14:paraId="263CD886" w14:textId="77777777" w:rsidR="004E0C11" w:rsidRPr="006E55FE" w:rsidDel="001C1969" w:rsidRDefault="004E0C11">
            <w:pPr>
              <w:keepNext/>
              <w:widowControl w:val="0"/>
              <w:rPr>
                <w:del w:id="216" w:author="Ayhan Ciplak" w:date="2025-06-25T13:44:00Z"/>
                <w:rFonts w:ascii="Unistra A" w:hAnsi="Unistra A"/>
                <w:sz w:val="24"/>
              </w:rPr>
            </w:pPr>
          </w:p>
        </w:tc>
      </w:tr>
    </w:tbl>
    <w:p w14:paraId="6E6FFE9D" w14:textId="77777777" w:rsidR="004E0C11" w:rsidRPr="007A556A" w:rsidRDefault="006E55FE" w:rsidP="006E55FE">
      <w:pPr>
        <w:pStyle w:val="Titre1"/>
        <w:pBdr>
          <w:top w:val="single" w:sz="6" w:space="1" w:color="auto" w:shadow="1"/>
          <w:left w:val="single" w:sz="6" w:space="4" w:color="auto" w:shadow="1"/>
          <w:bottom w:val="single" w:sz="6" w:space="1" w:color="auto" w:shadow="1"/>
          <w:right w:val="single" w:sz="6" w:space="4" w:color="auto" w:shadow="1"/>
        </w:pBdr>
        <w:rPr>
          <w:rFonts w:ascii="Calibri" w:hAnsi="Calibri"/>
        </w:rPr>
        <w:sectPr w:rsidR="004E0C11" w:rsidRPr="007A556A" w:rsidSect="006E55FE">
          <w:headerReference w:type="default" r:id="rId9"/>
          <w:footerReference w:type="default" r:id="rId10"/>
          <w:headerReference w:type="first" r:id="rId11"/>
          <w:footerReference w:type="first" r:id="rId12"/>
          <w:pgSz w:w="11907" w:h="16840" w:code="9"/>
          <w:pgMar w:top="1274" w:right="1417" w:bottom="1134" w:left="1418" w:header="567" w:footer="463" w:gutter="0"/>
          <w:pgNumType w:start="1"/>
          <w:cols w:space="1418"/>
          <w:titlePg/>
        </w:sectPr>
      </w:pPr>
      <w:del w:id="217" w:author="Ayhan Ciplak" w:date="2025-06-25T13:44:00Z">
        <w:r w:rsidRPr="007A556A" w:rsidDel="001C1969">
          <w:rPr>
            <w:rFonts w:ascii="Calibri" w:hAnsi="Calibri"/>
          </w:rPr>
          <w:delText xml:space="preserve"> </w:delText>
        </w:r>
      </w:del>
    </w:p>
    <w:p w14:paraId="5987B569" w14:textId="77777777" w:rsidR="004E0C11" w:rsidRPr="007A556A" w:rsidRDefault="004E0C11" w:rsidP="00234F11">
      <w:pPr>
        <w:pStyle w:val="Titre1"/>
        <w:pBdr>
          <w:top w:val="single" w:sz="6" w:space="1" w:color="auto" w:shadow="1"/>
          <w:left w:val="single" w:sz="6" w:space="4" w:color="auto" w:shadow="1"/>
          <w:bottom w:val="single" w:sz="6" w:space="0" w:color="auto" w:shadow="1"/>
          <w:right w:val="single" w:sz="6" w:space="4" w:color="auto" w:shadow="1"/>
        </w:pBdr>
        <w:jc w:val="center"/>
        <w:rPr>
          <w:rFonts w:ascii="Calibri" w:hAnsi="Calibri"/>
        </w:rPr>
      </w:pPr>
      <w:bookmarkStart w:id="218" w:name="_Toc201752146"/>
      <w:commentRangeStart w:id="219"/>
      <w:r w:rsidRPr="007A556A">
        <w:rPr>
          <w:rFonts w:ascii="Calibri" w:hAnsi="Calibri"/>
        </w:rPr>
        <w:t xml:space="preserve">ANNEXE N° </w:t>
      </w:r>
      <w:r w:rsidR="000920ED">
        <w:rPr>
          <w:rFonts w:ascii="Calibri" w:hAnsi="Calibri"/>
        </w:rPr>
        <w:t>1</w:t>
      </w:r>
      <w:r w:rsidRPr="007A556A">
        <w:rPr>
          <w:rFonts w:ascii="Calibri" w:hAnsi="Calibri"/>
        </w:rPr>
        <w:t> : DESIGNATION DES CO-TRAITANTS ET REPARTITION DES PRESTATIONS</w:t>
      </w:r>
      <w:commentRangeEnd w:id="219"/>
      <w:r w:rsidR="00AC5AFB">
        <w:rPr>
          <w:rStyle w:val="Marquedecommentaire"/>
          <w:b w:val="0"/>
          <w:bCs w:val="0"/>
          <w:kern w:val="0"/>
        </w:rPr>
        <w:commentReference w:id="219"/>
      </w:r>
      <w:bookmarkEnd w:id="218"/>
    </w:p>
    <w:p w14:paraId="46475808" w14:textId="77777777" w:rsidR="004E0C11" w:rsidRPr="007A556A" w:rsidRDefault="004E0C11">
      <w:pPr>
        <w:keepNext/>
        <w:rPr>
          <w:rFonts w:ascii="Calibri" w:hAnsi="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4E0C11" w:rsidRPr="007A556A" w14:paraId="3B85C905" w14:textId="77777777" w:rsidTr="00234F11">
        <w:trPr>
          <w:cantSplit/>
          <w:trHeight w:val="387"/>
        </w:trPr>
        <w:tc>
          <w:tcPr>
            <w:tcW w:w="5182" w:type="dxa"/>
            <w:tcBorders>
              <w:top w:val="single" w:sz="6" w:space="0" w:color="auto"/>
              <w:left w:val="single" w:sz="6" w:space="0" w:color="auto"/>
              <w:bottom w:val="single" w:sz="6" w:space="0" w:color="auto"/>
              <w:right w:val="single" w:sz="6" w:space="0" w:color="auto"/>
            </w:tcBorders>
            <w:shd w:val="clear" w:color="auto" w:fill="B8CCE4"/>
            <w:vAlign w:val="center"/>
          </w:tcPr>
          <w:p w14:paraId="3A091169" w14:textId="77777777" w:rsidR="004E0C11" w:rsidRPr="007A556A" w:rsidRDefault="00DD324F">
            <w:pPr>
              <w:jc w:val="center"/>
              <w:rPr>
                <w:rFonts w:ascii="Calibri" w:hAnsi="Calibri"/>
                <w:i/>
                <w:sz w:val="18"/>
              </w:rPr>
            </w:pPr>
            <w:r w:rsidRPr="007A556A">
              <w:rPr>
                <w:rFonts w:ascii="Calibri" w:hAnsi="Calibri"/>
                <w:i/>
                <w:sz w:val="18"/>
              </w:rPr>
              <w:t>Désignation</w:t>
            </w:r>
            <w:r w:rsidR="004E0C11" w:rsidRPr="007A556A">
              <w:rPr>
                <w:rFonts w:ascii="Calibri" w:hAnsi="Calibri"/>
                <w:i/>
                <w:sz w:val="18"/>
              </w:rPr>
              <w:t xml:space="preserve"> de l’entreprise</w:t>
            </w:r>
          </w:p>
        </w:tc>
        <w:tc>
          <w:tcPr>
            <w:tcW w:w="3960" w:type="dxa"/>
            <w:tcBorders>
              <w:top w:val="single" w:sz="6" w:space="0" w:color="auto"/>
              <w:left w:val="single" w:sz="6" w:space="0" w:color="auto"/>
              <w:bottom w:val="single" w:sz="6" w:space="0" w:color="auto"/>
              <w:right w:val="single" w:sz="6" w:space="0" w:color="auto"/>
            </w:tcBorders>
            <w:shd w:val="clear" w:color="auto" w:fill="B8CCE4"/>
            <w:vAlign w:val="center"/>
          </w:tcPr>
          <w:p w14:paraId="08EDAF35" w14:textId="77777777" w:rsidR="004E0C11" w:rsidRPr="007A556A" w:rsidRDefault="004E0C11">
            <w:pPr>
              <w:jc w:val="center"/>
              <w:rPr>
                <w:rFonts w:ascii="Calibri" w:hAnsi="Calibri"/>
                <w:i/>
                <w:sz w:val="18"/>
              </w:rPr>
            </w:pPr>
            <w:r w:rsidRPr="007A556A">
              <w:rPr>
                <w:rFonts w:ascii="Calibri" w:hAnsi="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clear" w:color="auto" w:fill="B8CCE4"/>
            <w:vAlign w:val="center"/>
          </w:tcPr>
          <w:p w14:paraId="2167315D" w14:textId="77777777" w:rsidR="004E0C11" w:rsidRPr="007A556A" w:rsidRDefault="004E0C11">
            <w:pPr>
              <w:jc w:val="center"/>
              <w:rPr>
                <w:rFonts w:ascii="Calibri" w:hAnsi="Calibri"/>
                <w:i/>
                <w:sz w:val="18"/>
              </w:rPr>
            </w:pPr>
            <w:r w:rsidRPr="007A556A">
              <w:rPr>
                <w:rFonts w:ascii="Calibri" w:hAnsi="Calibri"/>
                <w:i/>
                <w:sz w:val="18"/>
              </w:rPr>
              <w:t>Montant H.T.</w:t>
            </w:r>
          </w:p>
        </w:tc>
        <w:tc>
          <w:tcPr>
            <w:tcW w:w="720" w:type="dxa"/>
            <w:tcBorders>
              <w:top w:val="single" w:sz="6" w:space="0" w:color="auto"/>
              <w:left w:val="single" w:sz="6" w:space="0" w:color="auto"/>
              <w:bottom w:val="single" w:sz="6" w:space="0" w:color="auto"/>
              <w:right w:val="single" w:sz="6" w:space="0" w:color="auto"/>
            </w:tcBorders>
            <w:shd w:val="clear" w:color="auto" w:fill="B8CCE4"/>
            <w:vAlign w:val="center"/>
          </w:tcPr>
          <w:p w14:paraId="0EDD7D9A" w14:textId="77777777" w:rsidR="004E0C11" w:rsidRPr="007A556A" w:rsidRDefault="004E0C11">
            <w:pPr>
              <w:jc w:val="center"/>
              <w:rPr>
                <w:rFonts w:ascii="Calibri" w:hAnsi="Calibri"/>
                <w:i/>
                <w:sz w:val="18"/>
              </w:rPr>
            </w:pPr>
            <w:r w:rsidRPr="007A556A">
              <w:rPr>
                <w:rFonts w:ascii="Calibri" w:hAnsi="Calibri"/>
                <w:i/>
                <w:sz w:val="18"/>
              </w:rPr>
              <w:t>Taux T.V.A.</w:t>
            </w:r>
          </w:p>
        </w:tc>
        <w:tc>
          <w:tcPr>
            <w:tcW w:w="2115" w:type="dxa"/>
            <w:tcBorders>
              <w:top w:val="single" w:sz="6" w:space="0" w:color="auto"/>
              <w:left w:val="single" w:sz="6" w:space="0" w:color="auto"/>
              <w:bottom w:val="single" w:sz="6" w:space="0" w:color="auto"/>
              <w:right w:val="single" w:sz="6" w:space="0" w:color="auto"/>
            </w:tcBorders>
            <w:shd w:val="clear" w:color="auto" w:fill="B8CCE4"/>
            <w:vAlign w:val="center"/>
          </w:tcPr>
          <w:p w14:paraId="622834FD" w14:textId="77777777" w:rsidR="004E0C11" w:rsidRPr="007A556A" w:rsidRDefault="004E0C11">
            <w:pPr>
              <w:jc w:val="center"/>
              <w:rPr>
                <w:rFonts w:ascii="Calibri" w:hAnsi="Calibri"/>
                <w:i/>
                <w:sz w:val="18"/>
              </w:rPr>
            </w:pPr>
            <w:r w:rsidRPr="007A556A">
              <w:rPr>
                <w:rFonts w:ascii="Calibri" w:hAnsi="Calibri"/>
                <w:i/>
                <w:sz w:val="18"/>
              </w:rPr>
              <w:t>Montant T.T.C.</w:t>
            </w:r>
          </w:p>
        </w:tc>
      </w:tr>
      <w:tr w:rsidR="004E0C11" w:rsidRPr="007A556A" w14:paraId="7F0B0796" w14:textId="77777777">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67D8901" w14:textId="77777777" w:rsidR="004E0C11" w:rsidRPr="007A556A" w:rsidRDefault="004E0C11">
            <w:pPr>
              <w:rPr>
                <w:rFonts w:ascii="Calibri" w:hAnsi="Calibri"/>
                <w:sz w:val="18"/>
              </w:rPr>
            </w:pPr>
            <w:r w:rsidRPr="007A556A">
              <w:rPr>
                <w:rFonts w:ascii="Calibri" w:hAnsi="Calibri"/>
                <w:sz w:val="18"/>
              </w:rPr>
              <w:t>Raison Sociale :</w:t>
            </w:r>
          </w:p>
          <w:p w14:paraId="68FDAA13" w14:textId="77777777" w:rsidR="004E0C11" w:rsidRPr="007A556A" w:rsidRDefault="004E0C11">
            <w:pPr>
              <w:rPr>
                <w:rFonts w:ascii="Calibri" w:hAnsi="Calibri"/>
                <w:sz w:val="18"/>
              </w:rPr>
            </w:pPr>
            <w:r w:rsidRPr="007A556A">
              <w:rPr>
                <w:rFonts w:ascii="Calibri" w:hAnsi="Calibri"/>
                <w:sz w:val="18"/>
              </w:rPr>
              <w:t>SIREN : ………………………….….Code APE…………</w:t>
            </w:r>
          </w:p>
          <w:p w14:paraId="66729C60" w14:textId="77777777" w:rsidR="004E0C11" w:rsidRPr="007A556A" w:rsidRDefault="004E0C11">
            <w:pPr>
              <w:rPr>
                <w:rFonts w:ascii="Calibri" w:hAnsi="Calibri"/>
                <w:sz w:val="18"/>
              </w:rPr>
            </w:pPr>
            <w:r w:rsidRPr="007A556A">
              <w:rPr>
                <w:rFonts w:ascii="Calibri" w:hAnsi="Calibri"/>
                <w:sz w:val="18"/>
              </w:rPr>
              <w:t>N° TVA intracommunautaire :</w:t>
            </w:r>
          </w:p>
          <w:p w14:paraId="55E60A48" w14:textId="77777777" w:rsidR="004E0C11" w:rsidRPr="007A556A" w:rsidRDefault="004E0C11">
            <w:pPr>
              <w:rPr>
                <w:rFonts w:ascii="Calibri" w:hAnsi="Calibri"/>
                <w:sz w:val="18"/>
              </w:rPr>
            </w:pPr>
            <w:r w:rsidRPr="007A556A">
              <w:rPr>
                <w:rFonts w:ascii="Calibri" w:hAnsi="Calibri"/>
                <w:sz w:val="18"/>
              </w:rPr>
              <w:t>Adresse :</w:t>
            </w:r>
          </w:p>
          <w:p w14:paraId="75254C36"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32E9AE93"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49DB1A17"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7584B247"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7EB84A65" w14:textId="77777777" w:rsidR="004E0C11" w:rsidRPr="007A556A" w:rsidRDefault="004E0C11">
            <w:pPr>
              <w:rPr>
                <w:rFonts w:ascii="Calibri" w:hAnsi="Calibri"/>
                <w:sz w:val="16"/>
              </w:rPr>
            </w:pPr>
          </w:p>
        </w:tc>
      </w:tr>
      <w:tr w:rsidR="004E0C11" w:rsidRPr="007A556A" w14:paraId="4836E242" w14:textId="77777777">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52F1248" w14:textId="77777777" w:rsidR="004E0C11" w:rsidRPr="007A556A" w:rsidRDefault="004E0C11">
            <w:pPr>
              <w:rPr>
                <w:rFonts w:ascii="Calibri" w:hAnsi="Calibri"/>
                <w:sz w:val="18"/>
              </w:rPr>
            </w:pPr>
            <w:r w:rsidRPr="007A556A">
              <w:rPr>
                <w:rFonts w:ascii="Calibri" w:hAnsi="Calibri"/>
                <w:sz w:val="18"/>
              </w:rPr>
              <w:t>Raison Sociale :</w:t>
            </w:r>
          </w:p>
          <w:p w14:paraId="59DD39AF" w14:textId="77777777" w:rsidR="004E0C11" w:rsidRPr="007A556A" w:rsidRDefault="004E0C11">
            <w:pPr>
              <w:rPr>
                <w:rFonts w:ascii="Calibri" w:hAnsi="Calibri"/>
                <w:sz w:val="18"/>
              </w:rPr>
            </w:pPr>
            <w:r w:rsidRPr="007A556A">
              <w:rPr>
                <w:rFonts w:ascii="Calibri" w:hAnsi="Calibri"/>
                <w:sz w:val="18"/>
              </w:rPr>
              <w:t>SIREN : ………………………….….Code APE…………</w:t>
            </w:r>
          </w:p>
          <w:p w14:paraId="16FACD23" w14:textId="77777777" w:rsidR="004E0C11" w:rsidRPr="007A556A" w:rsidRDefault="004E0C11">
            <w:pPr>
              <w:rPr>
                <w:rFonts w:ascii="Calibri" w:hAnsi="Calibri"/>
                <w:sz w:val="18"/>
              </w:rPr>
            </w:pPr>
            <w:r w:rsidRPr="007A556A">
              <w:rPr>
                <w:rFonts w:ascii="Calibri" w:hAnsi="Calibri"/>
                <w:sz w:val="18"/>
              </w:rPr>
              <w:t>N° TVA intracommunautaire :</w:t>
            </w:r>
          </w:p>
          <w:p w14:paraId="2E9C7409" w14:textId="77777777" w:rsidR="004E0C11" w:rsidRPr="007A556A" w:rsidRDefault="004E0C11">
            <w:pPr>
              <w:rPr>
                <w:rFonts w:ascii="Calibri" w:hAnsi="Calibri"/>
                <w:sz w:val="18"/>
              </w:rPr>
            </w:pPr>
            <w:r w:rsidRPr="007A556A">
              <w:rPr>
                <w:rFonts w:ascii="Calibri" w:hAnsi="Calibri"/>
                <w:sz w:val="18"/>
              </w:rPr>
              <w:t>Adresse :</w:t>
            </w:r>
          </w:p>
          <w:p w14:paraId="431C3936"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2CCBB272"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1D89937C" w14:textId="77777777" w:rsidR="004E0C11" w:rsidRPr="007A556A" w:rsidRDefault="004E0C11">
            <w:pPr>
              <w:pStyle w:val="Notedebasdepage"/>
              <w:rPr>
                <w:rFonts w:ascii="Calibri" w:hAnsi="Calibri"/>
              </w:rPr>
            </w:pPr>
          </w:p>
        </w:tc>
        <w:tc>
          <w:tcPr>
            <w:tcW w:w="720" w:type="dxa"/>
            <w:tcBorders>
              <w:top w:val="single" w:sz="6" w:space="0" w:color="auto"/>
              <w:left w:val="single" w:sz="6" w:space="0" w:color="auto"/>
              <w:bottom w:val="single" w:sz="6" w:space="0" w:color="auto"/>
              <w:right w:val="single" w:sz="6" w:space="0" w:color="auto"/>
            </w:tcBorders>
          </w:tcPr>
          <w:p w14:paraId="41EBCE3E"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0E540455" w14:textId="77777777" w:rsidR="004E0C11" w:rsidRPr="007A556A" w:rsidRDefault="004E0C11">
            <w:pPr>
              <w:rPr>
                <w:rFonts w:ascii="Calibri" w:hAnsi="Calibri"/>
                <w:sz w:val="16"/>
              </w:rPr>
            </w:pPr>
          </w:p>
        </w:tc>
      </w:tr>
      <w:tr w:rsidR="004E0C11" w:rsidRPr="007A556A" w14:paraId="3A6345EA" w14:textId="77777777">
        <w:trPr>
          <w:cantSplit/>
          <w:trHeight w:val="217"/>
        </w:trPr>
        <w:tc>
          <w:tcPr>
            <w:tcW w:w="5182" w:type="dxa"/>
            <w:tcBorders>
              <w:top w:val="single" w:sz="6" w:space="0" w:color="auto"/>
              <w:left w:val="single" w:sz="6" w:space="0" w:color="auto"/>
              <w:bottom w:val="single" w:sz="6" w:space="0" w:color="auto"/>
              <w:right w:val="single" w:sz="6" w:space="0" w:color="auto"/>
            </w:tcBorders>
          </w:tcPr>
          <w:p w14:paraId="7C92CC59" w14:textId="77777777" w:rsidR="004E0C11" w:rsidRPr="007A556A" w:rsidRDefault="004E0C11">
            <w:pPr>
              <w:rPr>
                <w:rFonts w:ascii="Calibri" w:hAnsi="Calibri"/>
                <w:sz w:val="18"/>
              </w:rPr>
            </w:pPr>
            <w:r w:rsidRPr="007A556A">
              <w:rPr>
                <w:rFonts w:ascii="Calibri" w:hAnsi="Calibri"/>
                <w:sz w:val="18"/>
              </w:rPr>
              <w:t>Raison Sociale :</w:t>
            </w:r>
          </w:p>
          <w:p w14:paraId="26B67263" w14:textId="77777777" w:rsidR="004E0C11" w:rsidRPr="007A556A" w:rsidRDefault="004E0C11">
            <w:pPr>
              <w:rPr>
                <w:rFonts w:ascii="Calibri" w:hAnsi="Calibri"/>
                <w:sz w:val="18"/>
              </w:rPr>
            </w:pPr>
            <w:r w:rsidRPr="007A556A">
              <w:rPr>
                <w:rFonts w:ascii="Calibri" w:hAnsi="Calibri"/>
                <w:sz w:val="18"/>
              </w:rPr>
              <w:t>SIREN : ………………………….….Code APE…………</w:t>
            </w:r>
          </w:p>
          <w:p w14:paraId="404F03C6" w14:textId="77777777" w:rsidR="004E0C11" w:rsidRPr="007A556A" w:rsidRDefault="004E0C11">
            <w:pPr>
              <w:rPr>
                <w:rFonts w:ascii="Calibri" w:hAnsi="Calibri"/>
                <w:sz w:val="18"/>
              </w:rPr>
            </w:pPr>
            <w:r w:rsidRPr="007A556A">
              <w:rPr>
                <w:rFonts w:ascii="Calibri" w:hAnsi="Calibri"/>
                <w:sz w:val="18"/>
              </w:rPr>
              <w:t>N° TVA intracommunautaire :</w:t>
            </w:r>
          </w:p>
          <w:p w14:paraId="3250AB88" w14:textId="77777777" w:rsidR="004E0C11" w:rsidRPr="007A556A" w:rsidRDefault="004E0C11">
            <w:pPr>
              <w:rPr>
                <w:rFonts w:ascii="Calibri" w:hAnsi="Calibri"/>
                <w:sz w:val="18"/>
              </w:rPr>
            </w:pPr>
            <w:r w:rsidRPr="007A556A">
              <w:rPr>
                <w:rFonts w:ascii="Calibri" w:hAnsi="Calibri"/>
                <w:sz w:val="18"/>
              </w:rPr>
              <w:t>Adresse :</w:t>
            </w:r>
          </w:p>
          <w:p w14:paraId="5BD149C2"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07079104"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4852EB65"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301D4A39"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6EB53FF3" w14:textId="77777777" w:rsidR="004E0C11" w:rsidRPr="007A556A" w:rsidRDefault="004E0C11">
            <w:pPr>
              <w:rPr>
                <w:rFonts w:ascii="Calibri" w:hAnsi="Calibri"/>
                <w:sz w:val="16"/>
              </w:rPr>
            </w:pPr>
          </w:p>
        </w:tc>
      </w:tr>
      <w:tr w:rsidR="004E0C11" w:rsidRPr="007A556A" w14:paraId="50674E9E" w14:textId="77777777">
        <w:trPr>
          <w:cantSplit/>
          <w:trHeight w:val="218"/>
        </w:trPr>
        <w:tc>
          <w:tcPr>
            <w:tcW w:w="5182" w:type="dxa"/>
            <w:tcBorders>
              <w:top w:val="single" w:sz="6" w:space="0" w:color="auto"/>
              <w:left w:val="single" w:sz="6" w:space="0" w:color="auto"/>
              <w:bottom w:val="single" w:sz="6" w:space="0" w:color="auto"/>
              <w:right w:val="single" w:sz="6" w:space="0" w:color="auto"/>
            </w:tcBorders>
          </w:tcPr>
          <w:p w14:paraId="0D7DE692" w14:textId="77777777" w:rsidR="004E0C11" w:rsidRPr="007A556A" w:rsidRDefault="004E0C11">
            <w:pPr>
              <w:rPr>
                <w:rFonts w:ascii="Calibri" w:hAnsi="Calibri"/>
                <w:sz w:val="18"/>
              </w:rPr>
            </w:pPr>
            <w:r w:rsidRPr="007A556A">
              <w:rPr>
                <w:rFonts w:ascii="Calibri" w:hAnsi="Calibri"/>
                <w:sz w:val="18"/>
              </w:rPr>
              <w:t>Raison Sociale :</w:t>
            </w:r>
          </w:p>
          <w:p w14:paraId="32032A3C" w14:textId="77777777" w:rsidR="004E0C11" w:rsidRPr="007A556A" w:rsidRDefault="004E0C11">
            <w:pPr>
              <w:rPr>
                <w:rFonts w:ascii="Calibri" w:hAnsi="Calibri"/>
                <w:sz w:val="18"/>
              </w:rPr>
            </w:pPr>
            <w:r w:rsidRPr="007A556A">
              <w:rPr>
                <w:rFonts w:ascii="Calibri" w:hAnsi="Calibri"/>
                <w:sz w:val="18"/>
              </w:rPr>
              <w:t>SIREN : ………………………….….Code APE…………</w:t>
            </w:r>
          </w:p>
          <w:p w14:paraId="3E78064E" w14:textId="77777777" w:rsidR="004E0C11" w:rsidRPr="007A556A" w:rsidRDefault="004E0C11">
            <w:pPr>
              <w:rPr>
                <w:rFonts w:ascii="Calibri" w:hAnsi="Calibri"/>
                <w:sz w:val="18"/>
              </w:rPr>
            </w:pPr>
            <w:r w:rsidRPr="007A556A">
              <w:rPr>
                <w:rFonts w:ascii="Calibri" w:hAnsi="Calibri"/>
                <w:sz w:val="18"/>
              </w:rPr>
              <w:t>N° TVA intracommunautaire :</w:t>
            </w:r>
          </w:p>
          <w:p w14:paraId="1D96B541" w14:textId="77777777" w:rsidR="004E0C11" w:rsidRPr="007A556A" w:rsidRDefault="004E0C11">
            <w:pPr>
              <w:rPr>
                <w:rFonts w:ascii="Calibri" w:hAnsi="Calibri"/>
                <w:sz w:val="18"/>
              </w:rPr>
            </w:pPr>
            <w:r w:rsidRPr="007A556A">
              <w:rPr>
                <w:rFonts w:ascii="Calibri" w:hAnsi="Calibri"/>
                <w:sz w:val="18"/>
              </w:rPr>
              <w:t>Adresse :</w:t>
            </w:r>
          </w:p>
          <w:p w14:paraId="39B44D10"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54FD3F78"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1278C493"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3E19F70C"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05275151" w14:textId="77777777" w:rsidR="004E0C11" w:rsidRPr="007A556A" w:rsidRDefault="004E0C11">
            <w:pPr>
              <w:rPr>
                <w:rFonts w:ascii="Calibri" w:hAnsi="Calibri"/>
                <w:sz w:val="16"/>
              </w:rPr>
            </w:pPr>
          </w:p>
        </w:tc>
      </w:tr>
      <w:tr w:rsidR="004E0C11" w:rsidRPr="007A556A" w14:paraId="2F5DE19E" w14:textId="77777777">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63FD419" w14:textId="77777777" w:rsidR="004E0C11" w:rsidRPr="007A556A" w:rsidRDefault="004E0C11">
            <w:pPr>
              <w:rPr>
                <w:rFonts w:ascii="Calibri" w:hAnsi="Calibri"/>
                <w:sz w:val="18"/>
              </w:rPr>
            </w:pPr>
            <w:r w:rsidRPr="007A556A">
              <w:rPr>
                <w:rFonts w:ascii="Calibri" w:hAnsi="Calibri"/>
                <w:sz w:val="18"/>
              </w:rPr>
              <w:t>Raison Sociale :</w:t>
            </w:r>
          </w:p>
          <w:p w14:paraId="79B88E9B" w14:textId="77777777" w:rsidR="004E0C11" w:rsidRPr="007A556A" w:rsidRDefault="004E0C11">
            <w:pPr>
              <w:rPr>
                <w:rFonts w:ascii="Calibri" w:hAnsi="Calibri"/>
                <w:sz w:val="18"/>
              </w:rPr>
            </w:pPr>
            <w:r w:rsidRPr="007A556A">
              <w:rPr>
                <w:rFonts w:ascii="Calibri" w:hAnsi="Calibri"/>
                <w:sz w:val="18"/>
              </w:rPr>
              <w:t>SIREN : ………………………….….Code APE…………</w:t>
            </w:r>
          </w:p>
          <w:p w14:paraId="3843D41C" w14:textId="77777777" w:rsidR="004E0C11" w:rsidRPr="007A556A" w:rsidRDefault="004E0C11">
            <w:pPr>
              <w:rPr>
                <w:rFonts w:ascii="Calibri" w:hAnsi="Calibri"/>
                <w:sz w:val="18"/>
              </w:rPr>
            </w:pPr>
            <w:r w:rsidRPr="007A556A">
              <w:rPr>
                <w:rFonts w:ascii="Calibri" w:hAnsi="Calibri"/>
                <w:sz w:val="18"/>
              </w:rPr>
              <w:t>N° TVA intracommunautaire :</w:t>
            </w:r>
          </w:p>
          <w:p w14:paraId="1D2CFD22" w14:textId="77777777" w:rsidR="004E0C11" w:rsidRPr="007A556A" w:rsidRDefault="004E0C11">
            <w:pPr>
              <w:rPr>
                <w:rFonts w:ascii="Calibri" w:hAnsi="Calibri"/>
                <w:sz w:val="18"/>
              </w:rPr>
            </w:pPr>
            <w:r w:rsidRPr="007A556A">
              <w:rPr>
                <w:rFonts w:ascii="Calibri" w:hAnsi="Calibri"/>
                <w:sz w:val="18"/>
              </w:rPr>
              <w:t>Adresse :</w:t>
            </w:r>
          </w:p>
          <w:p w14:paraId="61F7B55A"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76F519C7"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33EAF090"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571B9529"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58361F5C" w14:textId="77777777" w:rsidR="004E0C11" w:rsidRPr="007A556A" w:rsidRDefault="004E0C11">
            <w:pPr>
              <w:rPr>
                <w:rFonts w:ascii="Calibri" w:hAnsi="Calibri"/>
                <w:sz w:val="16"/>
              </w:rPr>
            </w:pPr>
          </w:p>
        </w:tc>
      </w:tr>
      <w:tr w:rsidR="004E0C11" w:rsidRPr="007A556A" w14:paraId="362C7519" w14:textId="77777777" w:rsidTr="00234F11">
        <w:trPr>
          <w:cantSplit/>
          <w:trHeight w:val="546"/>
        </w:trPr>
        <w:tc>
          <w:tcPr>
            <w:tcW w:w="5182" w:type="dxa"/>
            <w:tcBorders>
              <w:top w:val="single" w:sz="6" w:space="0" w:color="auto"/>
              <w:right w:val="single" w:sz="6" w:space="0" w:color="auto"/>
            </w:tcBorders>
          </w:tcPr>
          <w:p w14:paraId="3FA53208" w14:textId="77777777" w:rsidR="004E0C11" w:rsidRPr="007A556A" w:rsidRDefault="004E0C11">
            <w:pPr>
              <w:rPr>
                <w:rFonts w:ascii="Calibri" w:hAnsi="Calibri"/>
                <w:sz w:val="18"/>
              </w:rPr>
            </w:pPr>
          </w:p>
          <w:p w14:paraId="3F7D2942" w14:textId="77777777" w:rsidR="004E0C11" w:rsidRPr="007A556A" w:rsidRDefault="004E0C11">
            <w:pPr>
              <w:rPr>
                <w:rFonts w:ascii="Calibri" w:hAnsi="Calibri"/>
                <w:sz w:val="18"/>
              </w:rPr>
            </w:pPr>
          </w:p>
          <w:p w14:paraId="3FA4A656"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shd w:val="clear" w:color="auto" w:fill="B8CCE4"/>
            <w:vAlign w:val="center"/>
          </w:tcPr>
          <w:p w14:paraId="2A8E1785" w14:textId="77777777" w:rsidR="004E0C11" w:rsidRPr="007A556A" w:rsidRDefault="004E0C11">
            <w:pPr>
              <w:jc w:val="center"/>
              <w:rPr>
                <w:rFonts w:ascii="Calibri" w:hAnsi="Calibri"/>
                <w:i/>
                <w:sz w:val="18"/>
              </w:rPr>
            </w:pPr>
            <w:r w:rsidRPr="007A556A">
              <w:rPr>
                <w:rFonts w:ascii="Calibri" w:hAnsi="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282920D6"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4CDD6B36"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6566DCAB" w14:textId="77777777" w:rsidR="004E0C11" w:rsidRPr="007A556A" w:rsidRDefault="004E0C11">
            <w:pPr>
              <w:rPr>
                <w:rFonts w:ascii="Calibri" w:hAnsi="Calibri"/>
                <w:sz w:val="16"/>
              </w:rPr>
            </w:pPr>
          </w:p>
        </w:tc>
      </w:tr>
    </w:tbl>
    <w:p w14:paraId="629505EA" w14:textId="77777777" w:rsidR="004E0C11" w:rsidRPr="007A556A" w:rsidRDefault="004E0C11">
      <w:pPr>
        <w:jc w:val="both"/>
        <w:rPr>
          <w:rFonts w:ascii="Calibri" w:hAnsi="Calibri"/>
        </w:rPr>
        <w:sectPr w:rsidR="004E0C11" w:rsidRPr="007A556A" w:rsidSect="00FE72D2">
          <w:headerReference w:type="first" r:id="rId15"/>
          <w:footerReference w:type="first" r:id="rId16"/>
          <w:pgSz w:w="16840" w:h="11907" w:orient="landscape" w:code="9"/>
          <w:pgMar w:top="1418" w:right="1418" w:bottom="1418" w:left="1418" w:header="851" w:footer="851" w:gutter="0"/>
          <w:cols w:space="1418"/>
          <w:titlePg/>
        </w:sectPr>
      </w:pPr>
    </w:p>
    <w:p w14:paraId="0A10C6F1" w14:textId="77777777" w:rsidR="004E0C11" w:rsidRPr="007A556A" w:rsidRDefault="004E0C11">
      <w:pPr>
        <w:jc w:val="both"/>
        <w:rPr>
          <w:rFonts w:ascii="Calibri" w:hAnsi="Calibri"/>
        </w:rPr>
      </w:pPr>
    </w:p>
    <w:sectPr w:rsidR="004E0C11" w:rsidRPr="007A556A" w:rsidSect="00FE72D2">
      <w:headerReference w:type="first" r:id="rId17"/>
      <w:footerReference w:type="first" r:id="rId18"/>
      <w:type w:val="continuous"/>
      <w:pgSz w:w="16840" w:h="11907" w:orient="landscape" w:code="9"/>
      <w:pgMar w:top="1418" w:right="1418" w:bottom="1418" w:left="1418" w:header="851" w:footer="851" w:gutter="0"/>
      <w:cols w:space="141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9" w:author="Ayhan Ciplak" w:date="2025-06-25T13:50:00Z" w:initials="AC">
    <w:p w14:paraId="607502D8" w14:textId="77777777" w:rsidR="00AC5AFB" w:rsidRDefault="00AC5AFB">
      <w:pPr>
        <w:pStyle w:val="Commentaire"/>
      </w:pPr>
      <w:r>
        <w:rPr>
          <w:rStyle w:val="Marquedecommentaire"/>
        </w:rPr>
        <w:annotationRef/>
      </w:r>
      <w:r w:rsidR="008B2A6B">
        <w:rPr>
          <w:noProof/>
        </w:rPr>
        <w:t>Manque annexe 2 sous-traitance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7502D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48E1D" w14:textId="77777777" w:rsidR="00787E27" w:rsidRDefault="00787E27">
      <w:r>
        <w:separator/>
      </w:r>
    </w:p>
  </w:endnote>
  <w:endnote w:type="continuationSeparator" w:id="0">
    <w:p w14:paraId="6D69E0E4" w14:textId="77777777" w:rsidR="00787E27" w:rsidRDefault="007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stra A">
    <w:panose1 w:val="02000503030000020000"/>
    <w:charset w:val="00"/>
    <w:family w:val="auto"/>
    <w:pitch w:val="variable"/>
    <w:sig w:usb0="A00000AF" w:usb1="50006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AFF18" w14:textId="3A39433F" w:rsidR="00134C5D" w:rsidRPr="006E55FE" w:rsidRDefault="00134C5D">
    <w:pPr>
      <w:pStyle w:val="Pieddepage"/>
      <w:rPr>
        <w:rStyle w:val="Numrodepage"/>
        <w:rFonts w:ascii="Unistra A" w:hAnsi="Unistra A"/>
      </w:rPr>
    </w:pPr>
    <w:r>
      <w:rPr>
        <w:rStyle w:val="Numrodepage"/>
      </w:rPr>
      <w:tab/>
    </w:r>
    <w:r w:rsidRPr="006E55FE">
      <w:rPr>
        <w:rStyle w:val="Numrodepage"/>
        <w:rFonts w:ascii="Unistra A" w:hAnsi="Unistra A"/>
        <w:snapToGrid w:val="0"/>
        <w:sz w:val="28"/>
      </w:rPr>
      <w:t xml:space="preserve">Page </w:t>
    </w:r>
    <w:r w:rsidRPr="006E55FE">
      <w:rPr>
        <w:rStyle w:val="Numrodepage"/>
        <w:rFonts w:ascii="Unistra A" w:hAnsi="Unistra A"/>
        <w:snapToGrid w:val="0"/>
        <w:sz w:val="28"/>
      </w:rPr>
      <w:fldChar w:fldCharType="begin"/>
    </w:r>
    <w:r w:rsidRPr="006E55FE">
      <w:rPr>
        <w:rStyle w:val="Numrodepage"/>
        <w:rFonts w:ascii="Unistra A" w:hAnsi="Unistra A"/>
        <w:snapToGrid w:val="0"/>
        <w:sz w:val="28"/>
      </w:rPr>
      <w:instrText xml:space="preserve"> PAGE </w:instrText>
    </w:r>
    <w:r w:rsidRPr="006E55FE">
      <w:rPr>
        <w:rStyle w:val="Numrodepage"/>
        <w:rFonts w:ascii="Unistra A" w:hAnsi="Unistra A"/>
        <w:snapToGrid w:val="0"/>
        <w:sz w:val="28"/>
      </w:rPr>
      <w:fldChar w:fldCharType="separate"/>
    </w:r>
    <w:r w:rsidR="00126FC9">
      <w:rPr>
        <w:rStyle w:val="Numrodepage"/>
        <w:rFonts w:ascii="Unistra A" w:hAnsi="Unistra A"/>
        <w:noProof/>
        <w:snapToGrid w:val="0"/>
        <w:sz w:val="28"/>
      </w:rPr>
      <w:t>11</w:t>
    </w:r>
    <w:r w:rsidRPr="006E55FE">
      <w:rPr>
        <w:rStyle w:val="Numrodepage"/>
        <w:rFonts w:ascii="Unistra A" w:hAnsi="Unistra A"/>
        <w:snapToGrid w:val="0"/>
        <w:sz w:val="28"/>
      </w:rPr>
      <w:fldChar w:fldCharType="end"/>
    </w:r>
    <w:r w:rsidRPr="006E55FE">
      <w:rPr>
        <w:rStyle w:val="Numrodepage"/>
        <w:rFonts w:ascii="Unistra A" w:hAnsi="Unistra A"/>
        <w:snapToGrid w:val="0"/>
        <w:sz w:val="28"/>
      </w:rPr>
      <w:t xml:space="preserve"> sur </w:t>
    </w:r>
    <w:r w:rsidRPr="006E55FE">
      <w:rPr>
        <w:rStyle w:val="Numrodepage"/>
        <w:rFonts w:ascii="Unistra A" w:hAnsi="Unistra A"/>
        <w:snapToGrid w:val="0"/>
        <w:sz w:val="28"/>
      </w:rPr>
      <w:fldChar w:fldCharType="begin"/>
    </w:r>
    <w:r w:rsidRPr="006E55FE">
      <w:rPr>
        <w:rStyle w:val="Numrodepage"/>
        <w:rFonts w:ascii="Unistra A" w:hAnsi="Unistra A"/>
        <w:snapToGrid w:val="0"/>
        <w:sz w:val="28"/>
      </w:rPr>
      <w:instrText xml:space="preserve"> NUMPAGES </w:instrText>
    </w:r>
    <w:r w:rsidRPr="006E55FE">
      <w:rPr>
        <w:rStyle w:val="Numrodepage"/>
        <w:rFonts w:ascii="Unistra A" w:hAnsi="Unistra A"/>
        <w:snapToGrid w:val="0"/>
        <w:sz w:val="28"/>
      </w:rPr>
      <w:fldChar w:fldCharType="separate"/>
    </w:r>
    <w:r w:rsidR="00126FC9">
      <w:rPr>
        <w:rStyle w:val="Numrodepage"/>
        <w:rFonts w:ascii="Unistra A" w:hAnsi="Unistra A"/>
        <w:noProof/>
        <w:snapToGrid w:val="0"/>
        <w:sz w:val="28"/>
      </w:rPr>
      <w:t>12</w:t>
    </w:r>
    <w:r w:rsidRPr="006E55FE">
      <w:rPr>
        <w:rStyle w:val="Numrodepage"/>
        <w:rFonts w:ascii="Unistra A" w:hAnsi="Unistra A"/>
        <w:snapToGrid w:val="0"/>
        <w:sz w:val="28"/>
      </w:rPr>
      <w:fldChar w:fldCharType="end"/>
    </w:r>
    <w:r w:rsidRPr="006E55FE">
      <w:rPr>
        <w:rStyle w:val="Numrodepage"/>
        <w:rFonts w:ascii="Unistra A" w:hAnsi="Unistra A"/>
        <w:sz w:val="28"/>
      </w:rPr>
      <w:tab/>
    </w:r>
    <w:r w:rsidRPr="006E55FE">
      <w:rPr>
        <w:rStyle w:val="Numrodepage"/>
        <w:rFonts w:ascii="Unistra A" w:hAnsi="Unistra A"/>
        <w:sz w:val="20"/>
      </w:rPr>
      <w:t>A.E.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7FFE0" w14:textId="77777777" w:rsidR="00134C5D" w:rsidRDefault="00134C5D">
    <w:pPr>
      <w:pStyle w:val="Pieddepage"/>
      <w:tabs>
        <w:tab w:val="clear" w:pos="9072"/>
        <w:tab w:val="right" w:pos="14034"/>
      </w:tabs>
      <w:rPr>
        <w:sz w:val="16"/>
      </w:rPr>
    </w:pPr>
    <w:r w:rsidRPr="006E55FE">
      <w:rPr>
        <w:rStyle w:val="Numrodepage"/>
        <w:rFonts w:ascii="Unistra A" w:hAnsi="Unistra A"/>
      </w:rPr>
      <w:tab/>
    </w:r>
    <w:r>
      <w:rPr>
        <w:rStyle w:val="Numrodepage"/>
      </w:rPr>
      <w:tab/>
    </w:r>
    <w:r>
      <w:rPr>
        <w:rStyle w:val="Numrodepage"/>
        <w:sz w:val="16"/>
      </w:rPr>
      <w:t>A.E.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6445A" w14:textId="2DA7EE8F" w:rsidR="00134C5D" w:rsidRDefault="00134C5D">
    <w:pPr>
      <w:pStyle w:val="Pieddepage"/>
      <w:tabs>
        <w:tab w:val="clear" w:pos="4536"/>
        <w:tab w:val="clear" w:pos="9072"/>
        <w:tab w:val="center" w:pos="6946"/>
        <w:tab w:val="right" w:pos="14034"/>
      </w:tabs>
      <w:rPr>
        <w:sz w:val="16"/>
      </w:rPr>
    </w:pPr>
    <w:r>
      <w:rPr>
        <w:rStyle w:val="Numrodepage"/>
      </w:rPr>
      <w:tab/>
    </w:r>
    <w:r>
      <w:rPr>
        <w:rStyle w:val="Numrodepage"/>
        <w:snapToGrid w:val="0"/>
        <w:vanish/>
      </w:rPr>
      <w:pgNum/>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sidR="00126FC9">
      <w:rPr>
        <w:rStyle w:val="Numrodepage"/>
        <w:noProof/>
        <w:snapToGrid w:val="0"/>
      </w:rPr>
      <w:t>12</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sidR="00126FC9">
      <w:rPr>
        <w:rStyle w:val="Numrodepage"/>
        <w:noProof/>
      </w:rPr>
      <w:t>12</w:t>
    </w:r>
    <w:r>
      <w:rPr>
        <w:rStyle w:val="Numrodepage"/>
      </w:rPr>
      <w:fldChar w:fldCharType="end"/>
    </w:r>
    <w:r>
      <w:rPr>
        <w:rStyle w:val="Numrodepage"/>
        <w:snapToGrid w:val="0"/>
        <w:vanish/>
      </w:rPr>
      <w:pgNum/>
    </w:r>
    <w:r>
      <w:rPr>
        <w:rStyle w:val="Numrodepage"/>
      </w:rPr>
      <w:tab/>
    </w:r>
    <w:r>
      <w:rPr>
        <w:rStyle w:val="Numrodepage"/>
        <w:sz w:val="16"/>
      </w:rPr>
      <w:t>A.E.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B7539" w14:textId="77777777" w:rsidR="00134C5D" w:rsidRDefault="00134C5D">
    <w:pPr>
      <w:pStyle w:val="Pieddepage"/>
      <w:tabs>
        <w:tab w:val="clear" w:pos="4536"/>
        <w:tab w:val="clear" w:pos="9072"/>
        <w:tab w:val="center" w:pos="6946"/>
        <w:tab w:val="right" w:pos="14034"/>
      </w:tabs>
      <w:rPr>
        <w:sz w:val="16"/>
      </w:rPr>
    </w:pPr>
    <w:r>
      <w:rPr>
        <w:rStyle w:val="Numrodepage"/>
      </w:rPr>
      <w:tab/>
    </w:r>
    <w:r>
      <w:rPr>
        <w:rStyle w:val="Numrodepage"/>
        <w:snapToGrid w:val="0"/>
        <w:vanish/>
      </w:rPr>
      <w:pgNum/>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4</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16</w:t>
    </w:r>
    <w:r>
      <w:rPr>
        <w:rStyle w:val="Numrodepage"/>
      </w:rPr>
      <w:fldChar w:fldCharType="end"/>
    </w:r>
    <w:r>
      <w:rPr>
        <w:rStyle w:val="Numrodepage"/>
        <w:snapToGrid w:val="0"/>
        <w:vanish/>
      </w:rPr>
      <w:pgNum/>
    </w:r>
    <w:r>
      <w:rPr>
        <w:rStyle w:val="Numrodepage"/>
      </w:rPr>
      <w:tab/>
    </w:r>
    <w:r>
      <w:rPr>
        <w:rStyle w:val="Numrodepage"/>
        <w:sz w:val="16"/>
      </w:rPr>
      <w:t>A.E.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544B8" w14:textId="77777777" w:rsidR="00787E27" w:rsidRDefault="00787E27">
      <w:r>
        <w:separator/>
      </w:r>
    </w:p>
  </w:footnote>
  <w:footnote w:type="continuationSeparator" w:id="0">
    <w:p w14:paraId="6EB946B8" w14:textId="77777777" w:rsidR="00787E27" w:rsidRDefault="00787E27">
      <w:r>
        <w:continuationSeparator/>
      </w:r>
    </w:p>
  </w:footnote>
  <w:footnote w:id="1">
    <w:p w14:paraId="1AA0F0FE" w14:textId="77777777" w:rsidR="00134C5D" w:rsidRPr="0039715F" w:rsidRDefault="00134C5D">
      <w:pPr>
        <w:pStyle w:val="Notedebasdepage"/>
        <w:rPr>
          <w:rFonts w:ascii="Unistra A" w:hAnsi="Unistra A"/>
        </w:rPr>
      </w:pPr>
      <w:r w:rsidRPr="0039715F">
        <w:rPr>
          <w:rStyle w:val="Appelnotedebasdep"/>
          <w:rFonts w:ascii="Unistra A" w:hAnsi="Unistra A"/>
        </w:rPr>
        <w:footnoteRef/>
      </w:r>
      <w:r w:rsidRPr="0039715F">
        <w:rPr>
          <w:rFonts w:ascii="Unistra A" w:hAnsi="Unistra A"/>
        </w:rPr>
        <w:t xml:space="preserve"> Cocher la case correspondante à votre situation</w:t>
      </w:r>
    </w:p>
  </w:footnote>
  <w:footnote w:id="2">
    <w:p w14:paraId="2B49F2B4" w14:textId="77777777" w:rsidR="00134C5D" w:rsidRPr="0039715F" w:rsidRDefault="00134C5D">
      <w:pPr>
        <w:pStyle w:val="Notedebasdepage"/>
        <w:rPr>
          <w:rFonts w:ascii="Unistra A" w:hAnsi="Unistra A"/>
        </w:rPr>
      </w:pPr>
      <w:r w:rsidRPr="0039715F">
        <w:rPr>
          <w:rStyle w:val="Appelnotedebasdep"/>
          <w:rFonts w:ascii="Unistra A" w:hAnsi="Unistra A"/>
        </w:rPr>
        <w:footnoteRef/>
      </w:r>
      <w:r w:rsidRPr="0039715F">
        <w:rPr>
          <w:rFonts w:ascii="Unistra A" w:hAnsi="Unistra A"/>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4EF0A03B" w14:textId="77777777" w:rsidR="00D149E0" w:rsidRDefault="00D149E0" w:rsidP="00D149E0">
      <w:pPr>
        <w:pStyle w:val="Notedebasdepage"/>
      </w:pPr>
      <w:r w:rsidRPr="0039715F">
        <w:rPr>
          <w:rStyle w:val="Appelnotedebasdep"/>
          <w:rFonts w:ascii="Unistra A" w:hAnsi="Unistra A"/>
        </w:rPr>
        <w:footnoteRef/>
      </w:r>
      <w:r w:rsidRPr="0039715F">
        <w:rPr>
          <w:rFonts w:ascii="Unistra A" w:hAnsi="Unistra A"/>
        </w:rPr>
        <w:t xml:space="preserve"> Cocher la case correspondante à la nature de votre groupement</w:t>
      </w:r>
    </w:p>
  </w:footnote>
  <w:footnote w:id="4">
    <w:p w14:paraId="003FE429" w14:textId="77777777" w:rsidR="00D149E0" w:rsidRDefault="00D149E0" w:rsidP="00D149E0">
      <w:pPr>
        <w:pStyle w:val="Notedebasdepage"/>
      </w:pPr>
      <w:r>
        <w:rPr>
          <w:rStyle w:val="Appelnotedebasdep"/>
        </w:rPr>
        <w:footnoteRef/>
      </w:r>
      <w:r>
        <w:t xml:space="preserve"> Rayer la mention inutile</w:t>
      </w:r>
    </w:p>
  </w:footnote>
  <w:footnote w:id="5">
    <w:p w14:paraId="2E209B83" w14:textId="77777777" w:rsidR="00D149E0" w:rsidRDefault="00D149E0" w:rsidP="00D149E0">
      <w:pPr>
        <w:pStyle w:val="Notedebasdepage"/>
      </w:pPr>
      <w:r>
        <w:rPr>
          <w:rStyle w:val="Appelnotedebasdep"/>
        </w:rPr>
        <w:footnoteRef/>
      </w:r>
      <w:r>
        <w:t xml:space="preserve"> Cocher la case correspondante</w:t>
      </w:r>
    </w:p>
  </w:footnote>
  <w:footnote w:id="6">
    <w:p w14:paraId="33FAC749" w14:textId="77777777" w:rsidR="00134C5D" w:rsidRDefault="00134C5D">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C6BEE" w14:textId="77777777" w:rsidR="00134C5D" w:rsidRPr="006E55FE" w:rsidRDefault="006E55FE" w:rsidP="00AB2E55">
    <w:pPr>
      <w:jc w:val="center"/>
      <w:rPr>
        <w:rFonts w:ascii="Unistra A" w:hAnsi="Unistra A"/>
        <w:caps/>
        <w:color w:val="000000"/>
        <w:sz w:val="20"/>
      </w:rPr>
    </w:pPr>
    <w:r>
      <w:rPr>
        <w:rFonts w:ascii="Unistra A" w:hAnsi="Unistra A"/>
        <w:caps/>
        <w:color w:val="000000"/>
        <w:sz w:val="20"/>
      </w:rPr>
      <w:t>Accord cadre relatif aux</w:t>
    </w:r>
    <w:r w:rsidRPr="006E55FE">
      <w:rPr>
        <w:rFonts w:ascii="Unistra A" w:hAnsi="Unistra A"/>
        <w:caps/>
        <w:color w:val="000000"/>
        <w:sz w:val="20"/>
      </w:rPr>
      <w:t xml:space="preserve"> travaux de réfection des toitures des bâtiments de l’Université de Strasbourg</w:t>
    </w:r>
  </w:p>
  <w:p w14:paraId="22555DFB" w14:textId="77777777" w:rsidR="00134C5D" w:rsidRPr="00AB2E55" w:rsidRDefault="00134C5D" w:rsidP="00AB2E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2A05C" w14:textId="77777777" w:rsidR="00134C5D" w:rsidRDefault="00134C5D">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EDE19" w14:textId="77777777" w:rsidR="00134C5D" w:rsidRDefault="00134C5D" w:rsidP="00866A0A">
    <w:pPr>
      <w:pStyle w:val="En-tte"/>
      <w:tabs>
        <w:tab w:val="clear" w:pos="4536"/>
        <w:tab w:val="clear" w:pos="9072"/>
        <w:tab w:val="center" w:pos="6946"/>
        <w:tab w:val="right" w:pos="14034"/>
      </w:tabs>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C1C9B" w14:textId="77777777" w:rsidR="00134C5D" w:rsidRDefault="00134C5D">
    <w:pPr>
      <w:pStyle w:val="En-tte"/>
      <w:jc w:val="center"/>
      <w:rPr>
        <w:b/>
        <w:i/>
      </w:rPr>
    </w:pPr>
    <w:r>
      <w:rPr>
        <w:b/>
        <w:i/>
        <w:noProof/>
        <w:sz w:val="16"/>
      </w:rPr>
      <w:t>«TMPAFCLIB»</w:t>
    </w:r>
  </w:p>
  <w:p w14:paraId="20623E6D" w14:textId="77777777" w:rsidR="00134C5D" w:rsidRDefault="00134C5D">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76E2E3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091B12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DD71E89"/>
    <w:multiLevelType w:val="hybridMultilevel"/>
    <w:tmpl w:val="B3DCA864"/>
    <w:lvl w:ilvl="0" w:tplc="86001532">
      <w:start w:val="1"/>
      <w:numFmt w:val="bullet"/>
      <w:lvlText w:val=""/>
      <w:lvlJc w:val="left"/>
      <w:pPr>
        <w:ind w:left="64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552D6A"/>
    <w:multiLevelType w:val="hybridMultilevel"/>
    <w:tmpl w:val="F8B03D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0728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1">
    <w:nsid w:val="136E245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1">
    <w:nsid w:val="14453EFF"/>
    <w:multiLevelType w:val="multilevel"/>
    <w:tmpl w:val="67580A72"/>
    <w:lvl w:ilvl="0">
      <w:start w:val="1"/>
      <w:numFmt w:val="bullet"/>
      <w:lvlText w:val=""/>
      <w:lvlJc w:val="left"/>
      <w:pPr>
        <w:tabs>
          <w:tab w:val="num" w:pos="720"/>
        </w:tabs>
        <w:ind w:left="720" w:hanging="360"/>
      </w:pPr>
      <w:rPr>
        <w:rFonts w:ascii="Wingdings" w:eastAsia="Times New Roman" w:hAnsi="Wingdings" w:cs="Times New Roman"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18BE6A4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981253B"/>
    <w:multiLevelType w:val="hybridMultilevel"/>
    <w:tmpl w:val="73CCF2A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cs="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10" w15:restartNumberingAfterBreak="1">
    <w:nsid w:val="1DAB6585"/>
    <w:multiLevelType w:val="multilevel"/>
    <w:tmpl w:val="D2580F84"/>
    <w:lvl w:ilvl="0">
      <w:numFmt w:val="bullet"/>
      <w:lvlText w:val=""/>
      <w:lvlJc w:val="left"/>
      <w:pPr>
        <w:tabs>
          <w:tab w:val="num" w:pos="720"/>
        </w:tabs>
        <w:ind w:left="720" w:hanging="360"/>
      </w:pPr>
      <w:rPr>
        <w:rFonts w:ascii="Wingdings" w:eastAsia="Times New Roman" w:hAnsi="Wingdings" w:cs="Times New Roman" w:hint="default"/>
        <w:b/>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293280"/>
    <w:multiLevelType w:val="hybridMultilevel"/>
    <w:tmpl w:val="B0E6E146"/>
    <w:lvl w:ilvl="0" w:tplc="B322D584">
      <w:start w:val="67"/>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F227F"/>
    <w:multiLevelType w:val="hybridMultilevel"/>
    <w:tmpl w:val="86D62CCA"/>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1">
    <w:nsid w:val="3E7F4F45"/>
    <w:multiLevelType w:val="multilevel"/>
    <w:tmpl w:val="4AD2CD68"/>
    <w:lvl w:ilvl="0">
      <w:numFmt w:val="bullet"/>
      <w:lvlText w:val=""/>
      <w:lvlJc w:val="left"/>
      <w:pPr>
        <w:tabs>
          <w:tab w:val="num" w:pos="720"/>
        </w:tabs>
        <w:ind w:left="720" w:hanging="360"/>
      </w:pPr>
      <w:rPr>
        <w:rFonts w:ascii="Wingdings" w:eastAsia="Times New Roman" w:hAnsi="Wingdings" w:cs="Times New Roman" w:hint="default"/>
        <w:b/>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1">
    <w:nsid w:val="41E948E5"/>
    <w:multiLevelType w:val="hybridMultilevel"/>
    <w:tmpl w:val="D7CEB05E"/>
    <w:lvl w:ilvl="0" w:tplc="5CA81482">
      <w:start w:val="1"/>
      <w:numFmt w:val="bullet"/>
      <w:lvlText w:val=""/>
      <w:lvlJc w:val="left"/>
      <w:pPr>
        <w:tabs>
          <w:tab w:val="num" w:pos="720"/>
        </w:tabs>
        <w:ind w:left="720" w:hanging="360"/>
      </w:pPr>
      <w:rPr>
        <w:rFonts w:ascii="Symbol" w:hAnsi="Symbol" w:hint="default"/>
      </w:rPr>
    </w:lvl>
    <w:lvl w:ilvl="1" w:tplc="445046E0" w:tentative="1">
      <w:start w:val="1"/>
      <w:numFmt w:val="bullet"/>
      <w:lvlText w:val="o"/>
      <w:lvlJc w:val="left"/>
      <w:pPr>
        <w:tabs>
          <w:tab w:val="num" w:pos="1440"/>
        </w:tabs>
        <w:ind w:left="1440" w:hanging="360"/>
      </w:pPr>
      <w:rPr>
        <w:rFonts w:ascii="Courier New" w:hAnsi="Courier New" w:cs="Wingdings" w:hint="default"/>
      </w:rPr>
    </w:lvl>
    <w:lvl w:ilvl="2" w:tplc="5D888A2C" w:tentative="1">
      <w:start w:val="1"/>
      <w:numFmt w:val="bullet"/>
      <w:lvlText w:val=""/>
      <w:lvlJc w:val="left"/>
      <w:pPr>
        <w:tabs>
          <w:tab w:val="num" w:pos="2160"/>
        </w:tabs>
        <w:ind w:left="2160" w:hanging="360"/>
      </w:pPr>
      <w:rPr>
        <w:rFonts w:ascii="Wingdings" w:hAnsi="Wingdings" w:hint="default"/>
      </w:rPr>
    </w:lvl>
    <w:lvl w:ilvl="3" w:tplc="4634A41E" w:tentative="1">
      <w:start w:val="1"/>
      <w:numFmt w:val="bullet"/>
      <w:lvlText w:val=""/>
      <w:lvlJc w:val="left"/>
      <w:pPr>
        <w:tabs>
          <w:tab w:val="num" w:pos="2880"/>
        </w:tabs>
        <w:ind w:left="2880" w:hanging="360"/>
      </w:pPr>
      <w:rPr>
        <w:rFonts w:ascii="Symbol" w:hAnsi="Symbol" w:hint="default"/>
      </w:rPr>
    </w:lvl>
    <w:lvl w:ilvl="4" w:tplc="A0F0B61C" w:tentative="1">
      <w:start w:val="1"/>
      <w:numFmt w:val="bullet"/>
      <w:lvlText w:val="o"/>
      <w:lvlJc w:val="left"/>
      <w:pPr>
        <w:tabs>
          <w:tab w:val="num" w:pos="3600"/>
        </w:tabs>
        <w:ind w:left="3600" w:hanging="360"/>
      </w:pPr>
      <w:rPr>
        <w:rFonts w:ascii="Courier New" w:hAnsi="Courier New" w:cs="Wingdings" w:hint="default"/>
      </w:rPr>
    </w:lvl>
    <w:lvl w:ilvl="5" w:tplc="FF3660F6" w:tentative="1">
      <w:start w:val="1"/>
      <w:numFmt w:val="bullet"/>
      <w:lvlText w:val=""/>
      <w:lvlJc w:val="left"/>
      <w:pPr>
        <w:tabs>
          <w:tab w:val="num" w:pos="4320"/>
        </w:tabs>
        <w:ind w:left="4320" w:hanging="360"/>
      </w:pPr>
      <w:rPr>
        <w:rFonts w:ascii="Wingdings" w:hAnsi="Wingdings" w:hint="default"/>
      </w:rPr>
    </w:lvl>
    <w:lvl w:ilvl="6" w:tplc="1E1430D6" w:tentative="1">
      <w:start w:val="1"/>
      <w:numFmt w:val="bullet"/>
      <w:lvlText w:val=""/>
      <w:lvlJc w:val="left"/>
      <w:pPr>
        <w:tabs>
          <w:tab w:val="num" w:pos="5040"/>
        </w:tabs>
        <w:ind w:left="5040" w:hanging="360"/>
      </w:pPr>
      <w:rPr>
        <w:rFonts w:ascii="Symbol" w:hAnsi="Symbol" w:hint="default"/>
      </w:rPr>
    </w:lvl>
    <w:lvl w:ilvl="7" w:tplc="088090BE" w:tentative="1">
      <w:start w:val="1"/>
      <w:numFmt w:val="bullet"/>
      <w:lvlText w:val="o"/>
      <w:lvlJc w:val="left"/>
      <w:pPr>
        <w:tabs>
          <w:tab w:val="num" w:pos="5760"/>
        </w:tabs>
        <w:ind w:left="5760" w:hanging="360"/>
      </w:pPr>
      <w:rPr>
        <w:rFonts w:ascii="Courier New" w:hAnsi="Courier New" w:cs="Wingdings" w:hint="default"/>
      </w:rPr>
    </w:lvl>
    <w:lvl w:ilvl="8" w:tplc="57AE004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9FF731C"/>
    <w:multiLevelType w:val="multilevel"/>
    <w:tmpl w:val="6DE8F9AA"/>
    <w:lvl w:ilvl="0">
      <w:numFmt w:val="bullet"/>
      <w:lvlText w:val=""/>
      <w:lvlJc w:val="left"/>
      <w:pPr>
        <w:tabs>
          <w:tab w:val="num" w:pos="360"/>
        </w:tabs>
        <w:ind w:left="360" w:hanging="360"/>
      </w:pPr>
      <w:rPr>
        <w:rFonts w:ascii="Wingdings" w:eastAsia="Times New Roman" w:hAnsi="Wingdings" w:cs="Times New Roman" w:hint="default"/>
        <w:b/>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1">
    <w:nsid w:val="4AE620F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1">
    <w:nsid w:val="58905540"/>
    <w:multiLevelType w:val="multilevel"/>
    <w:tmpl w:val="95BE1A9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5A7216E6"/>
    <w:multiLevelType w:val="multilevel"/>
    <w:tmpl w:val="980ECE3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eastAsia="Times New Roman" w:hAnsi="Wingding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EC476E"/>
    <w:multiLevelType w:val="hybridMultilevel"/>
    <w:tmpl w:val="E6C2546C"/>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1">
    <w:nsid w:val="628A1DA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4171F90"/>
    <w:multiLevelType w:val="hybridMultilevel"/>
    <w:tmpl w:val="3A509E14"/>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cs="Tahoma"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Tahoma"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Tahoma"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3" w15:restartNumberingAfterBreak="1">
    <w:nsid w:val="6A0D4147"/>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6A2A09E7"/>
    <w:multiLevelType w:val="hybridMultilevel"/>
    <w:tmpl w:val="314A5758"/>
    <w:lvl w:ilvl="0" w:tplc="E414890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561C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21"/>
  </w:num>
  <w:num w:numId="8">
    <w:abstractNumId w:val="17"/>
  </w:num>
  <w:num w:numId="9">
    <w:abstractNumId w:val="19"/>
  </w:num>
  <w:num w:numId="10">
    <w:abstractNumId w:val="18"/>
  </w:num>
  <w:num w:numId="11">
    <w:abstractNumId w:val="13"/>
  </w:num>
  <w:num w:numId="12">
    <w:abstractNumId w:val="15"/>
  </w:num>
  <w:num w:numId="13">
    <w:abstractNumId w:val="10"/>
  </w:num>
  <w:num w:numId="14">
    <w:abstractNumId w:val="7"/>
  </w:num>
  <w:num w:numId="15">
    <w:abstractNumId w:val="16"/>
  </w:num>
  <w:num w:numId="16">
    <w:abstractNumId w:val="8"/>
  </w:num>
  <w:num w:numId="17">
    <w:abstractNumId w:val="6"/>
  </w:num>
  <w:num w:numId="18">
    <w:abstractNumId w:val="23"/>
  </w:num>
  <w:num w:numId="19">
    <w:abstractNumId w:val="1"/>
  </w:num>
  <w:num w:numId="20">
    <w:abstractNumId w:val="25"/>
  </w:num>
  <w:num w:numId="21">
    <w:abstractNumId w:val="5"/>
  </w:num>
  <w:num w:numId="22">
    <w:abstractNumId w:val="24"/>
  </w:num>
  <w:num w:numId="23">
    <w:abstractNumId w:val="12"/>
  </w:num>
  <w:num w:numId="24">
    <w:abstractNumId w:val="22"/>
  </w:num>
  <w:num w:numId="25">
    <w:abstractNumId w:val="20"/>
  </w:num>
  <w:num w:numId="26">
    <w:abstractNumId w:val="2"/>
  </w:num>
  <w:num w:numId="27">
    <w:abstractNumId w:val="9"/>
  </w:num>
  <w:num w:numId="28">
    <w:abstractNumId w:val="3"/>
  </w:num>
  <w:num w:numId="29">
    <w:abstractNumId w:val="4"/>
  </w:num>
  <w:num w:numId="3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yhan Ciplak">
    <w15:presenceInfo w15:providerId="None" w15:userId="Ayhan Cipl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73"/>
    <w:rsid w:val="0001387E"/>
    <w:rsid w:val="00026C05"/>
    <w:rsid w:val="00030C43"/>
    <w:rsid w:val="000340A6"/>
    <w:rsid w:val="0005084F"/>
    <w:rsid w:val="00052F79"/>
    <w:rsid w:val="00060A95"/>
    <w:rsid w:val="000658D7"/>
    <w:rsid w:val="00072541"/>
    <w:rsid w:val="000732F4"/>
    <w:rsid w:val="00074DCF"/>
    <w:rsid w:val="000827BC"/>
    <w:rsid w:val="000920ED"/>
    <w:rsid w:val="000A1F8B"/>
    <w:rsid w:val="000A455C"/>
    <w:rsid w:val="000D19BC"/>
    <w:rsid w:val="0010076D"/>
    <w:rsid w:val="00101635"/>
    <w:rsid w:val="0010638C"/>
    <w:rsid w:val="00110CC9"/>
    <w:rsid w:val="00117C7F"/>
    <w:rsid w:val="00120528"/>
    <w:rsid w:val="00120829"/>
    <w:rsid w:val="00124BAA"/>
    <w:rsid w:val="00126FC9"/>
    <w:rsid w:val="00132DEE"/>
    <w:rsid w:val="00134C5D"/>
    <w:rsid w:val="001453EA"/>
    <w:rsid w:val="00146882"/>
    <w:rsid w:val="00150790"/>
    <w:rsid w:val="00163B24"/>
    <w:rsid w:val="00171144"/>
    <w:rsid w:val="001713D9"/>
    <w:rsid w:val="00184283"/>
    <w:rsid w:val="001A07DB"/>
    <w:rsid w:val="001A2B2C"/>
    <w:rsid w:val="001B1C34"/>
    <w:rsid w:val="001C0829"/>
    <w:rsid w:val="001C1969"/>
    <w:rsid w:val="001E2880"/>
    <w:rsid w:val="001F5351"/>
    <w:rsid w:val="0020538E"/>
    <w:rsid w:val="00210532"/>
    <w:rsid w:val="00211DD5"/>
    <w:rsid w:val="00234F11"/>
    <w:rsid w:val="00266996"/>
    <w:rsid w:val="002721D7"/>
    <w:rsid w:val="00274962"/>
    <w:rsid w:val="0029019F"/>
    <w:rsid w:val="0029025C"/>
    <w:rsid w:val="00294AEE"/>
    <w:rsid w:val="002B66D9"/>
    <w:rsid w:val="002C0BB3"/>
    <w:rsid w:val="002D26D2"/>
    <w:rsid w:val="003000CF"/>
    <w:rsid w:val="00314316"/>
    <w:rsid w:val="00315B95"/>
    <w:rsid w:val="00335602"/>
    <w:rsid w:val="00336C8D"/>
    <w:rsid w:val="00340E0A"/>
    <w:rsid w:val="0034146F"/>
    <w:rsid w:val="003557EC"/>
    <w:rsid w:val="00363E6A"/>
    <w:rsid w:val="003655D4"/>
    <w:rsid w:val="0037091B"/>
    <w:rsid w:val="00373719"/>
    <w:rsid w:val="00381FD8"/>
    <w:rsid w:val="00384830"/>
    <w:rsid w:val="00391B59"/>
    <w:rsid w:val="00393CD9"/>
    <w:rsid w:val="0039715F"/>
    <w:rsid w:val="003A3EC7"/>
    <w:rsid w:val="003B0645"/>
    <w:rsid w:val="003C467A"/>
    <w:rsid w:val="003D12C6"/>
    <w:rsid w:val="003D3925"/>
    <w:rsid w:val="003E3EC5"/>
    <w:rsid w:val="003E6850"/>
    <w:rsid w:val="003F1C52"/>
    <w:rsid w:val="003F30BE"/>
    <w:rsid w:val="00406AFA"/>
    <w:rsid w:val="00425A41"/>
    <w:rsid w:val="00437E8A"/>
    <w:rsid w:val="00445B64"/>
    <w:rsid w:val="0044659E"/>
    <w:rsid w:val="004640BC"/>
    <w:rsid w:val="00466290"/>
    <w:rsid w:val="00480A10"/>
    <w:rsid w:val="0049347A"/>
    <w:rsid w:val="004946E0"/>
    <w:rsid w:val="004951EF"/>
    <w:rsid w:val="004B4F9F"/>
    <w:rsid w:val="004C146E"/>
    <w:rsid w:val="004C4961"/>
    <w:rsid w:val="004D0D3E"/>
    <w:rsid w:val="004D136E"/>
    <w:rsid w:val="004D4FB6"/>
    <w:rsid w:val="004E0C11"/>
    <w:rsid w:val="004E1D72"/>
    <w:rsid w:val="004F1DDB"/>
    <w:rsid w:val="00501CD2"/>
    <w:rsid w:val="00502742"/>
    <w:rsid w:val="00505886"/>
    <w:rsid w:val="005136E4"/>
    <w:rsid w:val="00515E60"/>
    <w:rsid w:val="005164F7"/>
    <w:rsid w:val="005167A6"/>
    <w:rsid w:val="00546DF4"/>
    <w:rsid w:val="005723D0"/>
    <w:rsid w:val="00572D14"/>
    <w:rsid w:val="00572E24"/>
    <w:rsid w:val="005843D0"/>
    <w:rsid w:val="005C0E9E"/>
    <w:rsid w:val="005C1DB6"/>
    <w:rsid w:val="005C788F"/>
    <w:rsid w:val="005E07B9"/>
    <w:rsid w:val="005E575F"/>
    <w:rsid w:val="005F0804"/>
    <w:rsid w:val="005F71E2"/>
    <w:rsid w:val="00613ABB"/>
    <w:rsid w:val="00614B24"/>
    <w:rsid w:val="00621572"/>
    <w:rsid w:val="0062171A"/>
    <w:rsid w:val="006230F9"/>
    <w:rsid w:val="00630290"/>
    <w:rsid w:val="00631C0B"/>
    <w:rsid w:val="00641AB0"/>
    <w:rsid w:val="00644BCA"/>
    <w:rsid w:val="00663460"/>
    <w:rsid w:val="006650B1"/>
    <w:rsid w:val="0068235B"/>
    <w:rsid w:val="006953F8"/>
    <w:rsid w:val="006A6CBF"/>
    <w:rsid w:val="006B07AD"/>
    <w:rsid w:val="006C2B11"/>
    <w:rsid w:val="006C37C4"/>
    <w:rsid w:val="006D09BB"/>
    <w:rsid w:val="006D603F"/>
    <w:rsid w:val="006D738A"/>
    <w:rsid w:val="006E199F"/>
    <w:rsid w:val="006E24F9"/>
    <w:rsid w:val="006E2642"/>
    <w:rsid w:val="006E55FE"/>
    <w:rsid w:val="006F35C5"/>
    <w:rsid w:val="00706541"/>
    <w:rsid w:val="00714368"/>
    <w:rsid w:val="007157A3"/>
    <w:rsid w:val="00724ABC"/>
    <w:rsid w:val="00726EF2"/>
    <w:rsid w:val="00727217"/>
    <w:rsid w:val="0075086D"/>
    <w:rsid w:val="00776BD7"/>
    <w:rsid w:val="007808AC"/>
    <w:rsid w:val="00787E27"/>
    <w:rsid w:val="00797FD6"/>
    <w:rsid w:val="007A0E29"/>
    <w:rsid w:val="007A556A"/>
    <w:rsid w:val="007C0F33"/>
    <w:rsid w:val="007C5298"/>
    <w:rsid w:val="007D1273"/>
    <w:rsid w:val="007D5A60"/>
    <w:rsid w:val="007D5DD8"/>
    <w:rsid w:val="00800AD4"/>
    <w:rsid w:val="00812BC1"/>
    <w:rsid w:val="00815605"/>
    <w:rsid w:val="008244C3"/>
    <w:rsid w:val="008312D8"/>
    <w:rsid w:val="0083388E"/>
    <w:rsid w:val="0084041F"/>
    <w:rsid w:val="00840EDE"/>
    <w:rsid w:val="0085451C"/>
    <w:rsid w:val="008611BE"/>
    <w:rsid w:val="0086148F"/>
    <w:rsid w:val="00863FCC"/>
    <w:rsid w:val="008655E1"/>
    <w:rsid w:val="00866A0A"/>
    <w:rsid w:val="008740E8"/>
    <w:rsid w:val="00874233"/>
    <w:rsid w:val="00883D2A"/>
    <w:rsid w:val="00886821"/>
    <w:rsid w:val="008B054C"/>
    <w:rsid w:val="008B13BE"/>
    <w:rsid w:val="008B2A6B"/>
    <w:rsid w:val="008B3EE2"/>
    <w:rsid w:val="008B779F"/>
    <w:rsid w:val="008C24F8"/>
    <w:rsid w:val="008D0955"/>
    <w:rsid w:val="008D7DA1"/>
    <w:rsid w:val="008F1008"/>
    <w:rsid w:val="008F1D64"/>
    <w:rsid w:val="008F5F64"/>
    <w:rsid w:val="0090244B"/>
    <w:rsid w:val="00910D46"/>
    <w:rsid w:val="0092148D"/>
    <w:rsid w:val="00923024"/>
    <w:rsid w:val="009272FC"/>
    <w:rsid w:val="0094201B"/>
    <w:rsid w:val="00946003"/>
    <w:rsid w:val="00952AE8"/>
    <w:rsid w:val="00953397"/>
    <w:rsid w:val="0096121D"/>
    <w:rsid w:val="00962FEF"/>
    <w:rsid w:val="009640EA"/>
    <w:rsid w:val="00966A1B"/>
    <w:rsid w:val="0097417F"/>
    <w:rsid w:val="009800CB"/>
    <w:rsid w:val="00980A21"/>
    <w:rsid w:val="00980D1A"/>
    <w:rsid w:val="009944BA"/>
    <w:rsid w:val="009A019E"/>
    <w:rsid w:val="009A103D"/>
    <w:rsid w:val="009B1398"/>
    <w:rsid w:val="009B39DE"/>
    <w:rsid w:val="009C4A74"/>
    <w:rsid w:val="009D094A"/>
    <w:rsid w:val="009E7A06"/>
    <w:rsid w:val="00A012A1"/>
    <w:rsid w:val="00A17A61"/>
    <w:rsid w:val="00A3065F"/>
    <w:rsid w:val="00A325A7"/>
    <w:rsid w:val="00A342C0"/>
    <w:rsid w:val="00A34D18"/>
    <w:rsid w:val="00A408F7"/>
    <w:rsid w:val="00A409BD"/>
    <w:rsid w:val="00A4237C"/>
    <w:rsid w:val="00A643E7"/>
    <w:rsid w:val="00A77A9C"/>
    <w:rsid w:val="00A81893"/>
    <w:rsid w:val="00A87F77"/>
    <w:rsid w:val="00A92387"/>
    <w:rsid w:val="00A92584"/>
    <w:rsid w:val="00A9394B"/>
    <w:rsid w:val="00A93C82"/>
    <w:rsid w:val="00AA2D76"/>
    <w:rsid w:val="00AA4403"/>
    <w:rsid w:val="00AA67A0"/>
    <w:rsid w:val="00AB13FC"/>
    <w:rsid w:val="00AB2E55"/>
    <w:rsid w:val="00AB60E2"/>
    <w:rsid w:val="00AC3EA4"/>
    <w:rsid w:val="00AC592F"/>
    <w:rsid w:val="00AC5AFB"/>
    <w:rsid w:val="00AC6A66"/>
    <w:rsid w:val="00AD5866"/>
    <w:rsid w:val="00AD7D8A"/>
    <w:rsid w:val="00AE6F9D"/>
    <w:rsid w:val="00AF46CA"/>
    <w:rsid w:val="00AF6A72"/>
    <w:rsid w:val="00B03165"/>
    <w:rsid w:val="00B16524"/>
    <w:rsid w:val="00B174A3"/>
    <w:rsid w:val="00B2097F"/>
    <w:rsid w:val="00B27B5B"/>
    <w:rsid w:val="00B3056C"/>
    <w:rsid w:val="00B33807"/>
    <w:rsid w:val="00B35AAB"/>
    <w:rsid w:val="00B474A1"/>
    <w:rsid w:val="00B517E9"/>
    <w:rsid w:val="00B6051F"/>
    <w:rsid w:val="00B60816"/>
    <w:rsid w:val="00B76131"/>
    <w:rsid w:val="00B779FD"/>
    <w:rsid w:val="00B80FC9"/>
    <w:rsid w:val="00B92A6F"/>
    <w:rsid w:val="00BA063B"/>
    <w:rsid w:val="00BA57A4"/>
    <w:rsid w:val="00BA6850"/>
    <w:rsid w:val="00BA6FF2"/>
    <w:rsid w:val="00BB07F8"/>
    <w:rsid w:val="00BB0E38"/>
    <w:rsid w:val="00BB3F15"/>
    <w:rsid w:val="00BC60AD"/>
    <w:rsid w:val="00BD59D5"/>
    <w:rsid w:val="00BD7B53"/>
    <w:rsid w:val="00C02408"/>
    <w:rsid w:val="00C02750"/>
    <w:rsid w:val="00C06130"/>
    <w:rsid w:val="00C25813"/>
    <w:rsid w:val="00C45DF8"/>
    <w:rsid w:val="00C4642E"/>
    <w:rsid w:val="00C52668"/>
    <w:rsid w:val="00C55240"/>
    <w:rsid w:val="00C61A8D"/>
    <w:rsid w:val="00C85579"/>
    <w:rsid w:val="00C942B3"/>
    <w:rsid w:val="00C97E30"/>
    <w:rsid w:val="00CB6BAC"/>
    <w:rsid w:val="00CC5FA9"/>
    <w:rsid w:val="00CD4C24"/>
    <w:rsid w:val="00CD4D8C"/>
    <w:rsid w:val="00CE1624"/>
    <w:rsid w:val="00CE4C22"/>
    <w:rsid w:val="00CE578F"/>
    <w:rsid w:val="00CE7FE4"/>
    <w:rsid w:val="00CF5814"/>
    <w:rsid w:val="00CF7696"/>
    <w:rsid w:val="00D11A8C"/>
    <w:rsid w:val="00D1392A"/>
    <w:rsid w:val="00D149E0"/>
    <w:rsid w:val="00D17D42"/>
    <w:rsid w:val="00D32329"/>
    <w:rsid w:val="00D33287"/>
    <w:rsid w:val="00D36D12"/>
    <w:rsid w:val="00D401E9"/>
    <w:rsid w:val="00D40247"/>
    <w:rsid w:val="00D472B9"/>
    <w:rsid w:val="00D55F85"/>
    <w:rsid w:val="00D73FBF"/>
    <w:rsid w:val="00D85077"/>
    <w:rsid w:val="00D86954"/>
    <w:rsid w:val="00D966C4"/>
    <w:rsid w:val="00DA7EDF"/>
    <w:rsid w:val="00DC336D"/>
    <w:rsid w:val="00DC786E"/>
    <w:rsid w:val="00DD0BD6"/>
    <w:rsid w:val="00DD324F"/>
    <w:rsid w:val="00DF0FDB"/>
    <w:rsid w:val="00E01949"/>
    <w:rsid w:val="00E03C5E"/>
    <w:rsid w:val="00E12741"/>
    <w:rsid w:val="00E173E6"/>
    <w:rsid w:val="00E24982"/>
    <w:rsid w:val="00E27177"/>
    <w:rsid w:val="00E27A06"/>
    <w:rsid w:val="00E41806"/>
    <w:rsid w:val="00E439D0"/>
    <w:rsid w:val="00E51BC1"/>
    <w:rsid w:val="00E63FE3"/>
    <w:rsid w:val="00E65F02"/>
    <w:rsid w:val="00E70962"/>
    <w:rsid w:val="00E75174"/>
    <w:rsid w:val="00E80903"/>
    <w:rsid w:val="00EA1922"/>
    <w:rsid w:val="00EA4697"/>
    <w:rsid w:val="00EB5955"/>
    <w:rsid w:val="00EB59A3"/>
    <w:rsid w:val="00EB6ECC"/>
    <w:rsid w:val="00EE6CFB"/>
    <w:rsid w:val="00EF15CA"/>
    <w:rsid w:val="00EF1ECF"/>
    <w:rsid w:val="00F0502D"/>
    <w:rsid w:val="00F11B4E"/>
    <w:rsid w:val="00F13D74"/>
    <w:rsid w:val="00F20106"/>
    <w:rsid w:val="00F226FB"/>
    <w:rsid w:val="00F3285F"/>
    <w:rsid w:val="00F35FE6"/>
    <w:rsid w:val="00F43DC0"/>
    <w:rsid w:val="00F567EF"/>
    <w:rsid w:val="00F628CB"/>
    <w:rsid w:val="00F72CDF"/>
    <w:rsid w:val="00F769A7"/>
    <w:rsid w:val="00F836D0"/>
    <w:rsid w:val="00F94F0C"/>
    <w:rsid w:val="00F979AA"/>
    <w:rsid w:val="00FA2656"/>
    <w:rsid w:val="00FA48DF"/>
    <w:rsid w:val="00FB21A3"/>
    <w:rsid w:val="00FB2273"/>
    <w:rsid w:val="00FB57B0"/>
    <w:rsid w:val="00FB6F86"/>
    <w:rsid w:val="00FC5399"/>
    <w:rsid w:val="00FC7649"/>
    <w:rsid w:val="00FD1D11"/>
    <w:rsid w:val="00FE45C5"/>
    <w:rsid w:val="00FE46CE"/>
    <w:rsid w:val="00FE72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4:docId w14:val="14B6DA9D"/>
  <w15:chartTrackingRefBased/>
  <w15:docId w15:val="{9294D9E0-6227-4D42-92CF-87CCC51F9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BD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uiPriority w:val="99"/>
    <w:semiHidden/>
    <w:rPr>
      <w:vertAlign w:val="superscript"/>
    </w:rPr>
  </w:style>
  <w:style w:type="character" w:styleId="Numrodepage">
    <w:name w:val="page number"/>
    <w:basedOn w:val="Policepardfaut"/>
  </w:style>
  <w:style w:type="paragraph" w:styleId="TM1">
    <w:name w:val="toc 1"/>
    <w:basedOn w:val="Normal"/>
    <w:next w:val="Normal"/>
    <w:uiPriority w:val="39"/>
    <w:pPr>
      <w:tabs>
        <w:tab w:val="right" w:pos="9071"/>
      </w:tabs>
      <w:spacing w:before="200" w:after="200"/>
    </w:pPr>
    <w:rPr>
      <w:b/>
      <w:bCs/>
      <w:caps/>
      <w:u w:val="single"/>
    </w:rPr>
  </w:style>
  <w:style w:type="paragraph" w:customStyle="1" w:styleId="Normal1">
    <w:name w:val="Normal1"/>
    <w:basedOn w:val="Normal"/>
    <w:uiPriority w:val="99"/>
    <w:pPr>
      <w:keepLines/>
      <w:tabs>
        <w:tab w:val="left" w:pos="284"/>
        <w:tab w:val="left" w:pos="567"/>
        <w:tab w:val="left" w:pos="851"/>
      </w:tabs>
      <w:ind w:firstLine="284"/>
      <w:jc w:val="both"/>
    </w:pPr>
  </w:style>
  <w:style w:type="paragraph" w:customStyle="1" w:styleId="Tabulation-Points2">
    <w:name w:val="Tabulation - Points 2"/>
    <w:basedOn w:val="Tabulation-Point2"/>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
    <w:semiHidden/>
    <w:rPr>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semiHidden/>
    <w:pPr>
      <w:tabs>
        <w:tab w:val="right" w:pos="9072"/>
      </w:tabs>
    </w:pPr>
    <w:rPr>
      <w:b/>
      <w:bCs/>
      <w:smallCaps/>
    </w:r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Titre">
    <w:name w:val="Title"/>
    <w:basedOn w:val="Normal"/>
    <w:qFormat/>
    <w:pPr>
      <w:jc w:val="center"/>
    </w:pPr>
    <w:rPr>
      <w:b/>
      <w:bCs/>
      <w:sz w:val="26"/>
      <w:szCs w:val="26"/>
    </w:rPr>
  </w:style>
  <w:style w:type="paragraph" w:styleId="Commentaire">
    <w:name w:val="annotation text"/>
    <w:basedOn w:val="Normal"/>
    <w:semiHidden/>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styleId="TM3">
    <w:name w:val="toc 3"/>
    <w:basedOn w:val="Normal"/>
    <w:next w:val="Normal"/>
    <w:autoRedefine/>
    <w:semiHidden/>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semiHidden/>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customStyle="1" w:styleId="Global">
    <w:name w:val="Global"/>
    <w:basedOn w:val="Normal"/>
    <w:rPr>
      <w:b/>
      <w:bCs/>
      <w:noProof/>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sz w:val="28"/>
    </w:rPr>
  </w:style>
  <w:style w:type="paragraph" w:customStyle="1" w:styleId="Niveau2">
    <w:name w:val="Niveau 2"/>
    <w:basedOn w:val="Normal"/>
    <w:rsid w:val="00FB2273"/>
    <w:rPr>
      <w:b/>
      <w:szCs w:val="20"/>
    </w:rPr>
  </w:style>
  <w:style w:type="paragraph" w:customStyle="1" w:styleId="AETableau">
    <w:name w:val="A.E. Tableau"/>
    <w:basedOn w:val="Normal"/>
    <w:rsid w:val="004E0C11"/>
    <w:pPr>
      <w:spacing w:before="80"/>
    </w:pPr>
    <w:rPr>
      <w:szCs w:val="3276"/>
    </w:rPr>
  </w:style>
  <w:style w:type="character" w:styleId="Lienhypertexte">
    <w:name w:val="Hyperlink"/>
    <w:uiPriority w:val="99"/>
    <w:rsid w:val="004E0C11"/>
    <w:rPr>
      <w:color w:val="0000FF"/>
      <w:u w:val="single"/>
    </w:rPr>
  </w:style>
  <w:style w:type="paragraph" w:styleId="Objetducommentaire">
    <w:name w:val="annotation subject"/>
    <w:basedOn w:val="Commentaire"/>
    <w:next w:val="Commentaire"/>
    <w:semiHidden/>
    <w:rsid w:val="00EF15CA"/>
    <w:rPr>
      <w:b/>
      <w:bCs/>
      <w:sz w:val="20"/>
      <w:szCs w:val="20"/>
    </w:rPr>
  </w:style>
  <w:style w:type="table" w:styleId="Grilledutableau">
    <w:name w:val="Table Grid"/>
    <w:basedOn w:val="TableauNormal"/>
    <w:rsid w:val="00980D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2Car">
    <w:name w:val="Normal2 Car"/>
    <w:link w:val="Normal2"/>
    <w:rsid w:val="00C85579"/>
    <w:rPr>
      <w:sz w:val="22"/>
      <w:szCs w:val="22"/>
      <w:lang w:val="fr-FR" w:eastAsia="fr-FR" w:bidi="ar-SA"/>
    </w:rPr>
  </w:style>
  <w:style w:type="table" w:customStyle="1" w:styleId="Grilledutableau1">
    <w:name w:val="Grille du tableau1"/>
    <w:basedOn w:val="TableauNormal"/>
    <w:next w:val="Grilledutableau"/>
    <w:uiPriority w:val="59"/>
    <w:rsid w:val="00910D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semiHidden/>
    <w:locked/>
    <w:rsid w:val="00D149E0"/>
    <w:rPr>
      <w:sz w:val="16"/>
      <w:szCs w:val="16"/>
    </w:rPr>
  </w:style>
  <w:style w:type="paragraph" w:styleId="Sansinterligne">
    <w:name w:val="No Spacing"/>
    <w:uiPriority w:val="1"/>
    <w:qFormat/>
    <w:rsid w:val="001C1969"/>
    <w:rPr>
      <w:sz w:val="22"/>
      <w:szCs w:val="22"/>
    </w:rPr>
  </w:style>
  <w:style w:type="paragraph" w:styleId="Rvision">
    <w:name w:val="Revision"/>
    <w:hidden/>
    <w:uiPriority w:val="99"/>
    <w:semiHidden/>
    <w:rsid w:val="00AC5AF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3D9A6-459D-4EE2-A63C-DB32C274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1712</Words>
  <Characters>11082</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12769</CharactersWithSpaces>
  <SharedDoc>false</SharedDoc>
  <HLinks>
    <vt:vector size="36" baseType="variant">
      <vt:variant>
        <vt:i4>1179699</vt:i4>
      </vt:variant>
      <vt:variant>
        <vt:i4>32</vt:i4>
      </vt:variant>
      <vt:variant>
        <vt:i4>0</vt:i4>
      </vt:variant>
      <vt:variant>
        <vt:i4>5</vt:i4>
      </vt:variant>
      <vt:variant>
        <vt:lpwstr/>
      </vt:variant>
      <vt:variant>
        <vt:lpwstr>_Toc201327212</vt:lpwstr>
      </vt:variant>
      <vt:variant>
        <vt:i4>1179699</vt:i4>
      </vt:variant>
      <vt:variant>
        <vt:i4>26</vt:i4>
      </vt:variant>
      <vt:variant>
        <vt:i4>0</vt:i4>
      </vt:variant>
      <vt:variant>
        <vt:i4>5</vt:i4>
      </vt:variant>
      <vt:variant>
        <vt:lpwstr/>
      </vt:variant>
      <vt:variant>
        <vt:lpwstr>_Toc201327211</vt:lpwstr>
      </vt:variant>
      <vt:variant>
        <vt:i4>1179699</vt:i4>
      </vt:variant>
      <vt:variant>
        <vt:i4>20</vt:i4>
      </vt:variant>
      <vt:variant>
        <vt:i4>0</vt:i4>
      </vt:variant>
      <vt:variant>
        <vt:i4>5</vt:i4>
      </vt:variant>
      <vt:variant>
        <vt:lpwstr/>
      </vt:variant>
      <vt:variant>
        <vt:lpwstr>_Toc201327210</vt:lpwstr>
      </vt:variant>
      <vt:variant>
        <vt:i4>1245235</vt:i4>
      </vt:variant>
      <vt:variant>
        <vt:i4>14</vt:i4>
      </vt:variant>
      <vt:variant>
        <vt:i4>0</vt:i4>
      </vt:variant>
      <vt:variant>
        <vt:i4>5</vt:i4>
      </vt:variant>
      <vt:variant>
        <vt:lpwstr/>
      </vt:variant>
      <vt:variant>
        <vt:lpwstr>_Toc201327209</vt:lpwstr>
      </vt:variant>
      <vt:variant>
        <vt:i4>1245235</vt:i4>
      </vt:variant>
      <vt:variant>
        <vt:i4>8</vt:i4>
      </vt:variant>
      <vt:variant>
        <vt:i4>0</vt:i4>
      </vt:variant>
      <vt:variant>
        <vt:i4>5</vt:i4>
      </vt:variant>
      <vt:variant>
        <vt:lpwstr/>
      </vt:variant>
      <vt:variant>
        <vt:lpwstr>_Toc201327208</vt:lpwstr>
      </vt:variant>
      <vt:variant>
        <vt:i4>1245235</vt:i4>
      </vt:variant>
      <vt:variant>
        <vt:i4>2</vt:i4>
      </vt:variant>
      <vt:variant>
        <vt:i4>0</vt:i4>
      </vt:variant>
      <vt:variant>
        <vt:i4>5</vt:i4>
      </vt:variant>
      <vt:variant>
        <vt:lpwstr/>
      </vt:variant>
      <vt:variant>
        <vt:lpwstr>_Toc201327207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subject/>
  <dc:creator>Service Développement</dc:creator>
  <cp:keywords/>
  <cp:lastModifiedBy>Ayhan Ciplak</cp:lastModifiedBy>
  <cp:revision>6</cp:revision>
  <cp:lastPrinted>2016-06-27T15:19:00Z</cp:lastPrinted>
  <dcterms:created xsi:type="dcterms:W3CDTF">2025-06-25T11:51:00Z</dcterms:created>
  <dcterms:modified xsi:type="dcterms:W3CDTF">2025-06-25T11:56:00Z</dcterms:modified>
</cp:coreProperties>
</file>